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51323B">
        <w:rPr>
          <w:rFonts w:ascii="GHEA Grapalat" w:hAnsi="GHEA Grapalat"/>
          <w:i w:val="0"/>
          <w:sz w:val="24"/>
          <w:szCs w:val="24"/>
          <w:lang w:val="hy-AM"/>
        </w:rPr>
        <w:t>22</w:t>
      </w:r>
      <w:r w:rsidRPr="009044F1">
        <w:rPr>
          <w:rFonts w:ascii="GHEA Grapalat" w:hAnsi="GHEA Grapalat"/>
          <w:i w:val="0"/>
          <w:sz w:val="24"/>
          <w:szCs w:val="24"/>
        </w:rPr>
        <w:t>" "</w:t>
      </w:r>
      <w:r w:rsidR="0051323B">
        <w:rPr>
          <w:rFonts w:ascii="GHEA Grapalat" w:hAnsi="GHEA Grapalat"/>
          <w:i w:val="0"/>
          <w:sz w:val="24"/>
          <w:szCs w:val="24"/>
          <w:lang w:val="hy-AM"/>
        </w:rPr>
        <w:t>08</w:t>
      </w:r>
      <w:r w:rsidRPr="009044F1">
        <w:rPr>
          <w:rFonts w:ascii="GHEA Grapalat" w:hAnsi="GHEA Grapalat"/>
          <w:i w:val="0"/>
          <w:sz w:val="24"/>
          <w:szCs w:val="24"/>
        </w:rPr>
        <w:t>" 20</w:t>
      </w:r>
      <w:r w:rsidR="0051323B">
        <w:rPr>
          <w:rFonts w:ascii="GHEA Grapalat" w:hAnsi="GHEA Grapalat"/>
          <w:i w:val="0"/>
          <w:sz w:val="24"/>
          <w:szCs w:val="24"/>
          <w:lang w:val="hy-AM"/>
        </w:rPr>
        <w:t>25</w:t>
      </w:r>
      <w:r w:rsidRPr="009044F1">
        <w:rPr>
          <w:rFonts w:ascii="GHEA Grapalat" w:hAnsi="GHEA Grapalat"/>
          <w:i w:val="0"/>
          <w:sz w:val="24"/>
          <w:szCs w:val="24"/>
        </w:rPr>
        <w:t xml:space="preserve">года "номер решения" </w:t>
      </w:r>
    </w:p>
    <w:p w:rsidR="0091042F" w:rsidRPr="0051323B" w:rsidRDefault="0006703E" w:rsidP="00B46D58">
      <w:pPr>
        <w:pStyle w:val="BodyTextIndent"/>
        <w:widowControl w:val="0"/>
        <w:spacing w:after="160" w:line="240" w:lineRule="auto"/>
        <w:ind w:firstLine="0"/>
        <w:jc w:val="center"/>
        <w:rPr>
          <w:rFonts w:ascii="GHEA Grapalat" w:hAnsi="GHEA Grapalat"/>
          <w:i w:val="0"/>
          <w:sz w:val="24"/>
          <w:szCs w:val="24"/>
          <w:lang w:val="en-US"/>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51323B">
        <w:rPr>
          <w:rFonts w:ascii="GHEA Grapalat" w:hAnsi="GHEA Grapalat"/>
          <w:i w:val="0"/>
          <w:sz w:val="24"/>
          <w:szCs w:val="24"/>
          <w:lang w:val="en-US"/>
        </w:rPr>
        <w:t>ARZNIH-</w:t>
      </w:r>
      <w:r w:rsidR="00642EFE" w:rsidRPr="009044F1">
        <w:rPr>
          <w:rFonts w:ascii="GHEA Grapalat" w:hAnsi="GHEA Grapalat"/>
          <w:i w:val="0"/>
          <w:sz w:val="24"/>
          <w:szCs w:val="24"/>
        </w:rPr>
        <w:t>BM</w:t>
      </w:r>
      <w:r w:rsidR="00561817">
        <w:rPr>
          <w:rFonts w:ascii="GHEA Grapalat" w:hAnsi="GHEA Grapalat"/>
          <w:i w:val="0"/>
          <w:sz w:val="24"/>
          <w:szCs w:val="24"/>
        </w:rPr>
        <w:t>AShDzB</w:t>
      </w:r>
      <w:r w:rsidR="0051323B">
        <w:rPr>
          <w:rFonts w:ascii="GHEA Grapalat" w:hAnsi="GHEA Grapalat"/>
          <w:i w:val="0"/>
          <w:sz w:val="24"/>
          <w:szCs w:val="24"/>
          <w:lang w:val="en-US"/>
        </w:rPr>
        <w:t>-2025/1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E13BA4" w:rsidRDefault="0051323B" w:rsidP="00B46D58">
      <w:pPr>
        <w:pStyle w:val="BodyTextIndent"/>
        <w:widowControl w:val="0"/>
        <w:spacing w:after="160" w:line="240" w:lineRule="auto"/>
        <w:ind w:firstLine="0"/>
        <w:rPr>
          <w:rFonts w:ascii="GHEA Grapalat" w:hAnsi="GHEA Grapalat"/>
          <w:i w:val="0"/>
          <w:sz w:val="24"/>
          <w:szCs w:val="24"/>
          <w:lang w:val="hy-AM"/>
        </w:rPr>
      </w:pPr>
      <w:r>
        <w:rPr>
          <w:rFonts w:ascii="GHEA Grapalat" w:hAnsi="GHEA Grapalat"/>
          <w:i w:val="0"/>
          <w:sz w:val="24"/>
          <w:szCs w:val="24"/>
        </w:rPr>
        <w:t xml:space="preserve">Заказчик </w:t>
      </w:r>
      <w:r>
        <w:rPr>
          <w:rFonts w:ascii="GHEA Grapalat" w:hAnsi="GHEA Grapalat"/>
          <w:i w:val="0"/>
          <w:sz w:val="24"/>
          <w:szCs w:val="24"/>
          <w:lang w:val="en-US"/>
        </w:rPr>
        <w:t>o</w:t>
      </w:r>
      <w:r w:rsidRPr="003D58BD">
        <w:rPr>
          <w:rFonts w:ascii="GHEA Grapalat" w:hAnsi="GHEA Grapalat"/>
          <w:i w:val="0"/>
          <w:sz w:val="24"/>
          <w:szCs w:val="24"/>
        </w:rPr>
        <w:t xml:space="preserve">бщинный муниципалитет Арзни марза Котайк, который расположен В Сообществе Арзни района ул. 5, пер. 1 N6 административное здание N-1, Котайк Армения </w:t>
      </w:r>
      <w:r w:rsidR="00642EFE" w:rsidRPr="007B0562">
        <w:rPr>
          <w:rFonts w:ascii="GHEA Grapalat" w:hAnsi="GHEA Grapalat"/>
          <w:i w:val="0"/>
          <w:sz w:val="24"/>
          <w:szCs w:val="24"/>
        </w:rPr>
        <w:t xml:space="preserve">объявляет </w:t>
      </w:r>
      <w:r w:rsidR="00642EFE" w:rsidRPr="008030B6">
        <w:rPr>
          <w:rFonts w:ascii="GHEA Grapalat" w:hAnsi="GHEA Grapalat"/>
          <w:i w:val="0"/>
          <w:sz w:val="24"/>
          <w:szCs w:val="24"/>
        </w:rPr>
        <w:t>открытый конкурс,</w:t>
      </w:r>
      <w:r w:rsidR="00642EFE"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311076" w:rsidRPr="003A1EBB" w:rsidRDefault="00A20B69" w:rsidP="0051323B">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51323B" w:rsidRPr="0051323B">
        <w:rPr>
          <w:rFonts w:ascii="GHEA Grapalat" w:hAnsi="GHEA Grapalat"/>
          <w:i w:val="0"/>
          <w:spacing w:val="6"/>
          <w:sz w:val="24"/>
          <w:szCs w:val="24"/>
        </w:rPr>
        <w:t>Договор на выполнение работ «РЕМОНТ СИСТЕМЫ ИРРИГАЦИИ ВНУТРИ ОБЩИНЫ АРЗНИ», «РЕМОНТ КАНАЛИЗАЦИОННЫХ СИСТЕМ ОБЩИНЫ АРЗНИ» Республики Армения</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1"/>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1323B" w:rsidRDefault="0051323B" w:rsidP="0051323B">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3D58BD">
        <w:rPr>
          <w:rFonts w:ascii="GHEA Grapalat" w:hAnsi="GHEA Grapalat"/>
          <w:i w:val="0"/>
          <w:sz w:val="24"/>
          <w:szCs w:val="24"/>
        </w:rPr>
        <w:t>В Сообществе Арзни района ул. 5, пер. 1 N6 административное здание N-1, Котайк Армения</w:t>
      </w:r>
      <w:r w:rsidRPr="000F0CA8">
        <w:rPr>
          <w:rFonts w:ascii="GHEA Grapalat" w:hAnsi="GHEA Grapalat"/>
          <w:i w:val="0"/>
          <w:sz w:val="24"/>
          <w:szCs w:val="24"/>
        </w:rPr>
        <w:t xml:space="preserve"> в документарной форме, до </w:t>
      </w:r>
      <w:r>
        <w:rPr>
          <w:rFonts w:ascii="GHEA Grapalat" w:hAnsi="GHEA Grapalat"/>
          <w:i w:val="0"/>
          <w:sz w:val="24"/>
          <w:szCs w:val="24"/>
          <w:lang w:val="hy-AM"/>
        </w:rPr>
        <w:t>1</w:t>
      </w:r>
      <w:r w:rsidR="00A768B1">
        <w:rPr>
          <w:rFonts w:ascii="GHEA Grapalat" w:hAnsi="GHEA Grapalat"/>
          <w:i w:val="0"/>
          <w:sz w:val="24"/>
          <w:szCs w:val="24"/>
          <w:lang w:val="hy-AM"/>
        </w:rPr>
        <w:t>7</w:t>
      </w:r>
      <w:r>
        <w:rPr>
          <w:rFonts w:ascii="GHEA Grapalat" w:hAnsi="GHEA Grapalat"/>
          <w:i w:val="0"/>
          <w:sz w:val="24"/>
          <w:szCs w:val="24"/>
          <w:lang w:val="hy-AM"/>
        </w:rPr>
        <w:t xml:space="preserve">։30 </w:t>
      </w:r>
      <w:r w:rsidRPr="000F0CA8">
        <w:rPr>
          <w:rFonts w:ascii="GHEA Grapalat" w:hAnsi="GHEA Grapalat"/>
          <w:i w:val="0"/>
          <w:sz w:val="24"/>
          <w:szCs w:val="24"/>
        </w:rPr>
        <w:t xml:space="preserve">часов </w:t>
      </w:r>
      <w:r w:rsidR="00CF5C9B">
        <w:rPr>
          <w:rFonts w:ascii="GHEA Grapalat" w:hAnsi="GHEA Grapalat"/>
          <w:i w:val="0"/>
          <w:sz w:val="24"/>
          <w:szCs w:val="24"/>
        </w:rPr>
        <w:t>17</w:t>
      </w:r>
      <w:r w:rsidRPr="000F0CA8">
        <w:rPr>
          <w:rFonts w:ascii="GHEA Grapalat" w:hAnsi="GHEA Grapalat"/>
          <w:i w:val="0"/>
          <w:sz w:val="24"/>
          <w:szCs w:val="24"/>
        </w:rPr>
        <w:t xml:space="preserve">-го дня со дня опубликования </w:t>
      </w:r>
      <w:r w:rsidRPr="000F0CA8">
        <w:rPr>
          <w:rFonts w:ascii="GHEA Grapalat" w:hAnsi="GHEA Grapalat"/>
          <w:i w:val="0"/>
          <w:sz w:val="24"/>
          <w:szCs w:val="24"/>
        </w:rPr>
        <w:lastRenderedPageBreak/>
        <w:t>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51323B" w:rsidRPr="001B32D9" w:rsidRDefault="0051323B" w:rsidP="0051323B">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51323B" w:rsidRPr="000F11E5" w:rsidRDefault="0051323B" w:rsidP="0051323B">
      <w:pPr>
        <w:pStyle w:val="BodyTextIndent"/>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3D58BD">
        <w:rPr>
          <w:rFonts w:ascii="GHEA Grapalat" w:hAnsi="GHEA Grapalat"/>
          <w:i w:val="0"/>
          <w:sz w:val="24"/>
          <w:szCs w:val="24"/>
        </w:rPr>
        <w:t>В Сообществе Арзни района ул. 5, пер. 1 N6 административн</w:t>
      </w:r>
      <w:bookmarkStart w:id="0" w:name="_GoBack"/>
      <w:bookmarkEnd w:id="0"/>
      <w:r w:rsidRPr="003D58BD">
        <w:rPr>
          <w:rFonts w:ascii="GHEA Grapalat" w:hAnsi="GHEA Grapalat"/>
          <w:i w:val="0"/>
          <w:sz w:val="24"/>
          <w:szCs w:val="24"/>
        </w:rPr>
        <w:t>ое здание N-1, Котайк Армения</w:t>
      </w:r>
      <w:r w:rsidRPr="000F0CA8">
        <w:rPr>
          <w:rFonts w:ascii="GHEA Grapalat" w:hAnsi="GHEA Grapalat"/>
          <w:i w:val="0"/>
          <w:sz w:val="24"/>
          <w:szCs w:val="24"/>
        </w:rPr>
        <w:t xml:space="preserve">, в </w:t>
      </w:r>
      <w:r w:rsidRPr="00C25200">
        <w:rPr>
          <w:rFonts w:ascii="GHEA Grapalat" w:hAnsi="GHEA Grapalat"/>
          <w:i w:val="0"/>
          <w:sz w:val="24"/>
          <w:szCs w:val="24"/>
        </w:rPr>
        <w:t>1</w:t>
      </w:r>
      <w:r w:rsidR="00A768B1">
        <w:rPr>
          <w:rFonts w:ascii="GHEA Grapalat" w:hAnsi="GHEA Grapalat"/>
          <w:i w:val="0"/>
          <w:sz w:val="24"/>
          <w:szCs w:val="24"/>
          <w:lang w:val="hy-AM"/>
        </w:rPr>
        <w:t>7։00</w:t>
      </w:r>
      <w:r>
        <w:rPr>
          <w:rFonts w:ascii="GHEA Grapalat" w:hAnsi="GHEA Grapalat"/>
          <w:i w:val="0"/>
          <w:sz w:val="24"/>
          <w:szCs w:val="24"/>
        </w:rPr>
        <w:t xml:space="preserve"> часов "</w:t>
      </w:r>
      <w:r w:rsidR="00CF5C9B">
        <w:rPr>
          <w:rFonts w:ascii="GHEA Grapalat" w:hAnsi="GHEA Grapalat"/>
          <w:i w:val="0"/>
          <w:sz w:val="24"/>
          <w:szCs w:val="24"/>
        </w:rPr>
        <w:t>8</w:t>
      </w:r>
      <w:r>
        <w:rPr>
          <w:rFonts w:ascii="GHEA Grapalat" w:hAnsi="GHEA Grapalat"/>
          <w:i w:val="0"/>
          <w:sz w:val="24"/>
          <w:szCs w:val="24"/>
        </w:rPr>
        <w:t>" "</w:t>
      </w:r>
      <w:r w:rsidR="00CF5C9B">
        <w:rPr>
          <w:rFonts w:ascii="GHEA Grapalat" w:hAnsi="GHEA Grapalat"/>
          <w:i w:val="0"/>
          <w:sz w:val="24"/>
          <w:szCs w:val="24"/>
        </w:rPr>
        <w:t>9</w:t>
      </w:r>
      <w:r>
        <w:rPr>
          <w:rFonts w:ascii="GHEA Grapalat" w:hAnsi="GHEA Grapalat"/>
          <w:i w:val="0"/>
          <w:sz w:val="24"/>
          <w:szCs w:val="24"/>
        </w:rPr>
        <w:t>" "</w:t>
      </w:r>
      <w:r w:rsidRPr="00C25200">
        <w:rPr>
          <w:rFonts w:ascii="GHEA Grapalat" w:hAnsi="GHEA Grapalat"/>
          <w:i w:val="0"/>
          <w:sz w:val="24"/>
          <w:szCs w:val="24"/>
        </w:rPr>
        <w:t>2025</w:t>
      </w:r>
      <w:r>
        <w:rPr>
          <w:rFonts w:ascii="GHEA Grapalat" w:hAnsi="GHEA Grapalat"/>
          <w:i w:val="0"/>
          <w:sz w:val="24"/>
          <w:szCs w:val="24"/>
        </w:rPr>
        <w:t>".</w:t>
      </w:r>
    </w:p>
    <w:p w:rsidR="0051323B" w:rsidRPr="003A1EBB" w:rsidRDefault="0051323B" w:rsidP="0051323B">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51323B" w:rsidRPr="005C5EC5" w:rsidRDefault="0051323B" w:rsidP="0051323B">
      <w:pPr>
        <w:pStyle w:val="BodyText"/>
        <w:ind w:right="-7" w:firstLine="567"/>
        <w:jc w:val="center"/>
        <w:rPr>
          <w:rFonts w:ascii="Sylfaen" w:hAnsi="Sylfaen" w:cs="Sylfaen"/>
          <w:i/>
          <w:sz w:val="22"/>
        </w:rPr>
      </w:pPr>
      <w:r w:rsidRPr="005C5EC5">
        <w:rPr>
          <w:rFonts w:ascii="Sylfaen" w:hAnsi="Sylfaen" w:cs="Sylfaen"/>
          <w:i/>
          <w:sz w:val="22"/>
          <w:lang w:val="af-ZA"/>
        </w:rPr>
        <w:t xml:space="preserve">Телефон: </w:t>
      </w:r>
      <w:r w:rsidRPr="005C5EC5">
        <w:rPr>
          <w:rFonts w:ascii="Sylfaen" w:hAnsi="Sylfaen" w:cs="Sylfaen"/>
          <w:i/>
          <w:sz w:val="22"/>
        </w:rPr>
        <w:t>077</w:t>
      </w:r>
      <w:r w:rsidRPr="005C5EC5">
        <w:rPr>
          <w:rFonts w:ascii="Sylfaen" w:hAnsi="Sylfaen" w:cs="Sylfaen"/>
          <w:i/>
          <w:sz w:val="22"/>
          <w:lang w:val="af-ZA"/>
        </w:rPr>
        <w:t xml:space="preserve"> </w:t>
      </w:r>
      <w:r w:rsidRPr="005C5EC5">
        <w:rPr>
          <w:rFonts w:ascii="Sylfaen" w:hAnsi="Sylfaen" w:cs="Sylfaen"/>
          <w:i/>
          <w:sz w:val="22"/>
        </w:rPr>
        <w:t>192036</w:t>
      </w:r>
    </w:p>
    <w:p w:rsidR="0051323B" w:rsidRPr="005C5EC5" w:rsidRDefault="0051323B" w:rsidP="0051323B">
      <w:pPr>
        <w:pStyle w:val="BodyText"/>
        <w:ind w:right="-7" w:firstLine="567"/>
        <w:jc w:val="center"/>
        <w:rPr>
          <w:rFonts w:ascii="Sylfaen" w:hAnsi="Sylfaen" w:cs="Sylfaen"/>
          <w:i/>
          <w:sz w:val="22"/>
          <w:lang w:val="af-ZA"/>
        </w:rPr>
      </w:pPr>
      <w:r w:rsidRPr="007A0D50">
        <w:rPr>
          <w:rFonts w:ascii="Sylfaen" w:hAnsi="Sylfaen" w:cs="Sylfaen"/>
          <w:i/>
          <w:sz w:val="22"/>
          <w:lang w:val="af-ZA"/>
        </w:rPr>
        <w:t>Электронная почта</w:t>
      </w:r>
      <w:r w:rsidRPr="009044F1">
        <w:rPr>
          <w:rFonts w:ascii="GHEA Grapalat" w:hAnsi="GHEA Grapalat"/>
        </w:rPr>
        <w:t xml:space="preserve"> </w:t>
      </w:r>
      <w:hyperlink r:id="rId9" w:history="1">
        <w:r w:rsidRPr="005C5EC5">
          <w:rPr>
            <w:rStyle w:val="Hyperlink"/>
            <w:rFonts w:ascii="Sylfaen" w:hAnsi="Sylfaen"/>
            <w:i/>
            <w:sz w:val="20"/>
            <w:szCs w:val="20"/>
          </w:rPr>
          <w:t>mari</w:t>
        </w:r>
        <w:r w:rsidRPr="00680758">
          <w:rPr>
            <w:rStyle w:val="Hyperlink"/>
            <w:rFonts w:ascii="Sylfaen" w:hAnsi="Sylfaen"/>
            <w:i/>
            <w:sz w:val="20"/>
            <w:szCs w:val="20"/>
          </w:rPr>
          <w:t>.</w:t>
        </w:r>
        <w:r w:rsidRPr="005C5EC5">
          <w:rPr>
            <w:rStyle w:val="Hyperlink"/>
            <w:rFonts w:ascii="Sylfaen" w:hAnsi="Sylfaen"/>
            <w:i/>
            <w:sz w:val="20"/>
            <w:szCs w:val="20"/>
          </w:rPr>
          <w:t>movsisyan</w:t>
        </w:r>
        <w:r w:rsidRPr="00680758">
          <w:rPr>
            <w:rStyle w:val="Hyperlink"/>
            <w:rFonts w:ascii="Sylfaen" w:hAnsi="Sylfaen"/>
            <w:i/>
            <w:sz w:val="20"/>
            <w:szCs w:val="20"/>
          </w:rPr>
          <w:t>@</w:t>
        </w:r>
        <w:r w:rsidRPr="005C5EC5">
          <w:rPr>
            <w:rStyle w:val="Hyperlink"/>
            <w:rFonts w:ascii="Sylfaen" w:hAnsi="Sylfaen"/>
            <w:i/>
            <w:sz w:val="20"/>
            <w:szCs w:val="20"/>
          </w:rPr>
          <w:t>gmail</w:t>
        </w:r>
        <w:r w:rsidRPr="00680758">
          <w:rPr>
            <w:rStyle w:val="Hyperlink"/>
            <w:rFonts w:ascii="Sylfaen" w:hAnsi="Sylfaen"/>
            <w:i/>
            <w:sz w:val="20"/>
            <w:szCs w:val="20"/>
          </w:rPr>
          <w:t>.</w:t>
        </w:r>
        <w:r w:rsidRPr="005C5EC5">
          <w:rPr>
            <w:rStyle w:val="Hyperlink"/>
            <w:rFonts w:ascii="Sylfaen" w:hAnsi="Sylfaen"/>
            <w:i/>
            <w:sz w:val="20"/>
            <w:szCs w:val="20"/>
          </w:rPr>
          <w:t>com</w:t>
        </w:r>
      </w:hyperlink>
    </w:p>
    <w:p w:rsidR="0051323B" w:rsidRPr="00FE7C14" w:rsidRDefault="0051323B" w:rsidP="0051323B">
      <w:pPr>
        <w:pStyle w:val="BodyText"/>
        <w:ind w:right="-7" w:firstLine="567"/>
        <w:jc w:val="center"/>
        <w:rPr>
          <w:rFonts w:ascii="Sylfaen" w:hAnsi="Sylfaen" w:cs="Sylfaen"/>
          <w:i/>
          <w:sz w:val="22"/>
        </w:rPr>
      </w:pPr>
      <w:r w:rsidRPr="005C5EC5">
        <w:rPr>
          <w:rFonts w:ascii="Sylfaen" w:hAnsi="Sylfaen" w:cs="Sylfaen"/>
          <w:i/>
          <w:sz w:val="22"/>
          <w:lang w:val="af-ZA"/>
        </w:rPr>
        <w:t xml:space="preserve">Заказчик муниципалитета </w:t>
      </w:r>
      <w:r w:rsidRPr="005C5EC5">
        <w:rPr>
          <w:rFonts w:ascii="Sylfaen" w:hAnsi="Sylfaen" w:cs="Sylfaen"/>
          <w:i/>
          <w:sz w:val="22"/>
        </w:rPr>
        <w:t>Арзни</w:t>
      </w:r>
      <w:r w:rsidRPr="005C5EC5">
        <w:rPr>
          <w:rFonts w:ascii="Sylfaen" w:hAnsi="Sylfaen" w:cs="Sylfaen"/>
          <w:i/>
          <w:sz w:val="22"/>
          <w:lang w:val="af-ZA"/>
        </w:rPr>
        <w:t xml:space="preserve"> марза</w:t>
      </w:r>
      <w:r w:rsidRPr="00FE7C14">
        <w:rPr>
          <w:rFonts w:ascii="Sylfaen" w:hAnsi="Sylfaen" w:cs="Sylfaen"/>
          <w:i/>
          <w:sz w:val="22"/>
        </w:rPr>
        <w:t xml:space="preserve"> </w:t>
      </w:r>
      <w:r w:rsidRPr="005C5EC5">
        <w:rPr>
          <w:rFonts w:ascii="Sylfaen" w:hAnsi="Sylfaen" w:cs="Sylfaen"/>
          <w:i/>
          <w:sz w:val="22"/>
        </w:rPr>
        <w:t>Котайк</w:t>
      </w:r>
    </w:p>
    <w:p w:rsidR="0051323B" w:rsidRPr="00FE7C14" w:rsidRDefault="0051323B" w:rsidP="0051323B">
      <w:pPr>
        <w:pStyle w:val="BodyTextIndent"/>
        <w:widowControl w:val="0"/>
        <w:spacing w:after="160" w:line="240" w:lineRule="auto"/>
        <w:ind w:left="3969" w:firstLine="0"/>
        <w:rPr>
          <w:rFonts w:ascii="GHEA Grapalat" w:hAnsi="GHEA Grapalat" w:cs="Sylfaen"/>
          <w:b/>
        </w:rPr>
      </w:pPr>
    </w:p>
    <w:p w:rsidR="0051323B" w:rsidRPr="00FE7C14" w:rsidRDefault="0051323B" w:rsidP="0051323B">
      <w:pPr>
        <w:pStyle w:val="BodyTextIndent"/>
        <w:widowControl w:val="0"/>
        <w:spacing w:after="160" w:line="240" w:lineRule="auto"/>
        <w:ind w:left="3969" w:firstLine="0"/>
        <w:rPr>
          <w:rFonts w:ascii="GHEA Grapalat" w:hAnsi="GHEA Grapalat" w:cs="Sylfaen"/>
          <w:b/>
        </w:rPr>
      </w:pPr>
    </w:p>
    <w:p w:rsidR="00915A97" w:rsidRDefault="00915A97"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Default="0051323B" w:rsidP="00B46D58">
      <w:pPr>
        <w:pStyle w:val="BodyTextIndent"/>
        <w:widowControl w:val="0"/>
        <w:spacing w:after="160" w:line="240" w:lineRule="auto"/>
        <w:ind w:left="3969" w:firstLine="0"/>
        <w:rPr>
          <w:rFonts w:ascii="GHEA Grapalat" w:hAnsi="GHEA Grapalat"/>
          <w:i w:val="0"/>
          <w:sz w:val="16"/>
          <w:szCs w:val="16"/>
        </w:rPr>
      </w:pPr>
    </w:p>
    <w:p w:rsidR="0051323B" w:rsidRPr="00D5443D" w:rsidRDefault="0051323B" w:rsidP="00B46D58">
      <w:pPr>
        <w:pStyle w:val="BodyTextIndent"/>
        <w:widowControl w:val="0"/>
        <w:spacing w:after="160" w:line="240" w:lineRule="auto"/>
        <w:ind w:left="3969" w:firstLine="0"/>
        <w:rPr>
          <w:rFonts w:ascii="GHEA Grapalat" w:hAnsi="GHEA Grapalat"/>
          <w:i w:val="0"/>
          <w:sz w:val="16"/>
          <w:szCs w:val="16"/>
        </w:rPr>
      </w:pP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51323B">
        <w:rPr>
          <w:rFonts w:ascii="GHEA Grapalat" w:hAnsi="GHEA Grapalat"/>
          <w:i/>
          <w:lang w:val="en-US"/>
        </w:rPr>
        <w:t>ARZNIH</w:t>
      </w:r>
      <w:r w:rsidR="0051323B" w:rsidRPr="0051323B">
        <w:rPr>
          <w:rFonts w:ascii="GHEA Grapalat" w:hAnsi="GHEA Grapalat"/>
          <w:i/>
        </w:rPr>
        <w:t>-</w:t>
      </w:r>
      <w:r w:rsidR="0051323B" w:rsidRPr="009044F1">
        <w:rPr>
          <w:rFonts w:ascii="GHEA Grapalat" w:hAnsi="GHEA Grapalat"/>
        </w:rPr>
        <w:t>BM</w:t>
      </w:r>
      <w:r w:rsidR="0051323B">
        <w:rPr>
          <w:rFonts w:ascii="GHEA Grapalat" w:hAnsi="GHEA Grapalat"/>
        </w:rPr>
        <w:t>AShDzB</w:t>
      </w:r>
      <w:r w:rsidR="0051323B" w:rsidRPr="0051323B">
        <w:rPr>
          <w:rFonts w:ascii="GHEA Grapalat" w:hAnsi="GHEA Grapalat"/>
          <w:i/>
        </w:rPr>
        <w:t>-2025/1</w:t>
      </w:r>
      <w:r w:rsidR="001B32D9" w:rsidRPr="001B32D9">
        <w:rPr>
          <w:rFonts w:ascii="GHEA Grapalat" w:hAnsi="GHEA Grapalat" w:cs="Times Armenian"/>
          <w:i/>
        </w:rPr>
        <w:br/>
      </w:r>
      <w:r w:rsidR="00A46F92">
        <w:rPr>
          <w:rFonts w:ascii="GHEA Grapalat" w:hAnsi="GHEA Grapalat"/>
          <w:i/>
        </w:rPr>
        <w:t xml:space="preserve">№ </w:t>
      </w:r>
      <w:r w:rsidR="0051323B" w:rsidRPr="0051323B">
        <w:rPr>
          <w:rFonts w:ascii="GHEA Grapalat" w:hAnsi="GHEA Grapalat"/>
          <w:i/>
        </w:rPr>
        <w:t>1</w:t>
      </w:r>
      <w:r w:rsidR="00096865" w:rsidRPr="009044F1">
        <w:rPr>
          <w:rFonts w:ascii="GHEA Grapalat" w:hAnsi="GHEA Grapalat"/>
          <w:i/>
        </w:rPr>
        <w:t xml:space="preserve"> от </w:t>
      </w:r>
      <w:r w:rsidR="0051323B" w:rsidRPr="0051323B">
        <w:rPr>
          <w:rFonts w:ascii="GHEA Grapalat" w:hAnsi="GHEA Grapalat"/>
          <w:i/>
        </w:rPr>
        <w:t>22/08/2025</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CF5C9B" w:rsidRPr="003A1EBB" w:rsidRDefault="00CF5C9B" w:rsidP="00CF5C9B">
      <w:pPr>
        <w:pStyle w:val="BodyText"/>
        <w:widowControl w:val="0"/>
        <w:spacing w:after="160"/>
        <w:ind w:right="-7" w:firstLine="567"/>
        <w:jc w:val="center"/>
        <w:rPr>
          <w:rFonts w:ascii="GHEA Grapalat" w:hAnsi="GHEA Grapalat"/>
        </w:rPr>
      </w:pPr>
      <w:r w:rsidRPr="005C5EC5">
        <w:rPr>
          <w:rFonts w:ascii="Sylfaen" w:hAnsi="Sylfaen" w:cs="Sylfaen"/>
          <w:i/>
          <w:sz w:val="22"/>
          <w:lang w:val="af-ZA"/>
        </w:rPr>
        <w:t xml:space="preserve">Заказчик муниципалитета </w:t>
      </w:r>
      <w:r w:rsidRPr="005C5EC5">
        <w:rPr>
          <w:rFonts w:ascii="Sylfaen" w:hAnsi="Sylfaen" w:cs="Sylfaen"/>
          <w:i/>
          <w:sz w:val="22"/>
        </w:rPr>
        <w:t>Арзни</w:t>
      </w:r>
      <w:r w:rsidRPr="005C5EC5">
        <w:rPr>
          <w:rFonts w:ascii="Sylfaen" w:hAnsi="Sylfaen" w:cs="Sylfaen"/>
          <w:i/>
          <w:sz w:val="22"/>
          <w:lang w:val="af-ZA"/>
        </w:rPr>
        <w:t xml:space="preserve"> марза</w:t>
      </w:r>
      <w:r w:rsidRPr="005C5EC5">
        <w:rPr>
          <w:rFonts w:ascii="Sylfaen" w:hAnsi="Sylfaen" w:cs="Sylfaen"/>
          <w:i/>
          <w:sz w:val="22"/>
        </w:rPr>
        <w:t xml:space="preserve"> Котайк</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CF5C9B" w:rsidP="00B46D58">
      <w:pPr>
        <w:pStyle w:val="BodyText"/>
        <w:widowControl w:val="0"/>
        <w:spacing w:after="160"/>
        <w:ind w:right="-7" w:firstLine="56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r w:rsidRPr="0051323B">
        <w:rPr>
          <w:rFonts w:ascii="GHEA Grapalat" w:hAnsi="GHEA Grapalat"/>
          <w:i/>
          <w:spacing w:val="6"/>
        </w:rPr>
        <w:t>«РЕМОНТ СИСТЕМЫ ИРРИГАЦИИ ВНУТРИ ОБЩИНЫ АРЗНИ», «РЕМОНТ КАНАЛИЗАЦИОННЫХ СИСТЕМ ОБЩИНЫ АРЗНИ»</w:t>
      </w:r>
      <w:r w:rsidRPr="002F47FD">
        <w:rPr>
          <w:rFonts w:ascii="GHEA Grapalat" w:hAnsi="GHEA Grapalat"/>
        </w:rPr>
        <w:t xml:space="preserve"> </w:t>
      </w:r>
      <w:r w:rsidRPr="009044F1">
        <w:rPr>
          <w:rFonts w:ascii="GHEA Grapalat" w:hAnsi="GHEA Grapalat"/>
        </w:rPr>
        <w:t xml:space="preserve">ДЛЯ НУЖД </w:t>
      </w:r>
      <w:r w:rsidRPr="0095223F">
        <w:rPr>
          <w:rFonts w:ascii="GHEA Grapalat" w:hAnsi="GHEA Grapalat"/>
        </w:rPr>
        <w:t>ЗАКАЗЧИК МУНИЦИПАЛИТЕТА АРЗНИ МАРЗА КОТАЙК</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CF5C9B" w:rsidRPr="009044F1" w:rsidRDefault="00CF5C9B" w:rsidP="00CF5C9B">
      <w:pPr>
        <w:pStyle w:val="BodyText"/>
        <w:widowControl w:val="0"/>
        <w:spacing w:after="160"/>
        <w:ind w:right="-7" w:firstLine="56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r w:rsidRPr="0051323B">
        <w:rPr>
          <w:rFonts w:ascii="GHEA Grapalat" w:hAnsi="GHEA Grapalat"/>
          <w:i/>
          <w:spacing w:val="6"/>
        </w:rPr>
        <w:t>«РЕМОНТ СИСТЕМЫ ИРРИГАЦИИ ВНУТРИ ОБЩИНЫ АРЗНИ», «РЕМОНТ КАНАЛИЗАЦИОННЫХ СИСТЕМ ОБЩИНЫ АРЗНИ»</w:t>
      </w:r>
      <w:r w:rsidRPr="002F47FD">
        <w:rPr>
          <w:rFonts w:ascii="GHEA Grapalat" w:hAnsi="GHEA Grapalat"/>
        </w:rPr>
        <w:t xml:space="preserve"> </w:t>
      </w:r>
      <w:r w:rsidRPr="009044F1">
        <w:rPr>
          <w:rFonts w:ascii="GHEA Grapalat" w:hAnsi="GHEA Grapalat"/>
        </w:rPr>
        <w:t xml:space="preserve">ДЛЯ НУЖД </w:t>
      </w:r>
      <w:r w:rsidRPr="0095223F">
        <w:rPr>
          <w:rFonts w:ascii="GHEA Grapalat" w:hAnsi="GHEA Grapalat"/>
        </w:rPr>
        <w:t>ЗАКАЗЧИК МУНИЦИПАЛИТЕТА АРЗНИ МАРЗА КОТАЙК</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Обеспечение заявки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lastRenderedPageBreak/>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51323B">
        <w:rPr>
          <w:rFonts w:ascii="GHEA Grapalat" w:hAnsi="GHEA Grapalat"/>
          <w:i/>
          <w:lang w:val="en-US"/>
        </w:rPr>
        <w:t>ARZNIH</w:t>
      </w:r>
      <w:r w:rsidR="0051323B" w:rsidRPr="0051323B">
        <w:rPr>
          <w:rFonts w:ascii="GHEA Grapalat" w:hAnsi="GHEA Grapalat"/>
          <w:i/>
        </w:rPr>
        <w:t>-</w:t>
      </w:r>
      <w:r w:rsidR="0051323B" w:rsidRPr="009044F1">
        <w:rPr>
          <w:rFonts w:ascii="GHEA Grapalat" w:hAnsi="GHEA Grapalat"/>
        </w:rPr>
        <w:t>BM</w:t>
      </w:r>
      <w:r w:rsidR="0051323B">
        <w:rPr>
          <w:rFonts w:ascii="GHEA Grapalat" w:hAnsi="GHEA Grapalat"/>
        </w:rPr>
        <w:t>AShDzB</w:t>
      </w:r>
      <w:r w:rsidR="0051323B" w:rsidRPr="0051323B">
        <w:rPr>
          <w:rFonts w:ascii="GHEA Grapalat" w:hAnsi="GHEA Grapalat"/>
          <w:i/>
        </w:rPr>
        <w:t>-2025/1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10" w:history="1">
        <w:r w:rsidR="0051323B" w:rsidRPr="00EE389A">
          <w:rPr>
            <w:rStyle w:val="Hyperlink"/>
            <w:rFonts w:ascii="GHEA Grapalat" w:hAnsi="GHEA Grapalat"/>
            <w:sz w:val="24"/>
            <w:szCs w:val="24"/>
            <w:lang w:val="en-US"/>
          </w:rPr>
          <w:t>mari</w:t>
        </w:r>
        <w:r w:rsidR="0051323B" w:rsidRPr="00EE389A">
          <w:rPr>
            <w:rStyle w:val="Hyperlink"/>
            <w:rFonts w:ascii="GHEA Grapalat" w:hAnsi="GHEA Grapalat"/>
            <w:sz w:val="24"/>
            <w:szCs w:val="24"/>
          </w:rPr>
          <w:t>.</w:t>
        </w:r>
        <w:r w:rsidR="0051323B" w:rsidRPr="00EE389A">
          <w:rPr>
            <w:rStyle w:val="Hyperlink"/>
            <w:rFonts w:ascii="GHEA Grapalat" w:hAnsi="GHEA Grapalat"/>
            <w:sz w:val="24"/>
            <w:szCs w:val="24"/>
            <w:lang w:val="en-US"/>
          </w:rPr>
          <w:t>movsisyan</w:t>
        </w:r>
        <w:r w:rsidR="0051323B" w:rsidRPr="00EE389A">
          <w:rPr>
            <w:rStyle w:val="Hyperlink"/>
            <w:rFonts w:ascii="GHEA Grapalat" w:hAnsi="GHEA Grapalat"/>
            <w:sz w:val="24"/>
            <w:szCs w:val="24"/>
          </w:rPr>
          <w:t>@</w:t>
        </w:r>
        <w:r w:rsidR="0051323B" w:rsidRPr="00EE389A">
          <w:rPr>
            <w:rStyle w:val="Hyperlink"/>
            <w:rFonts w:ascii="GHEA Grapalat" w:hAnsi="GHEA Grapalat"/>
            <w:sz w:val="24"/>
            <w:szCs w:val="24"/>
            <w:lang w:val="en-US"/>
          </w:rPr>
          <w:t>gmail</w:t>
        </w:r>
        <w:r w:rsidR="0051323B" w:rsidRPr="0051323B">
          <w:rPr>
            <w:rStyle w:val="Hyperlink"/>
            <w:rFonts w:ascii="GHEA Grapalat" w:hAnsi="GHEA Grapalat"/>
            <w:sz w:val="24"/>
            <w:szCs w:val="24"/>
          </w:rPr>
          <w:t>.</w:t>
        </w:r>
        <w:r w:rsidR="0051323B" w:rsidRPr="00EE389A">
          <w:rPr>
            <w:rStyle w:val="Hyperlink"/>
            <w:rFonts w:ascii="GHEA Grapalat" w:hAnsi="GHEA Grapalat"/>
            <w:sz w:val="24"/>
            <w:szCs w:val="24"/>
            <w:lang w:val="en-US"/>
          </w:rPr>
          <w:t>com</w:t>
        </w:r>
      </w:hyperlink>
      <w:r w:rsidR="0051323B" w:rsidRPr="0051323B">
        <w:rPr>
          <w:rFonts w:ascii="GHEA Grapalat" w:hAnsi="GHEA Grapalat"/>
          <w:sz w:val="24"/>
          <w:szCs w:val="24"/>
        </w:rPr>
        <w:t xml:space="preserve"> </w:t>
      </w:r>
      <w:r w:rsidRPr="009044F1">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F5C9B" w:rsidRPr="0051323B">
        <w:rPr>
          <w:rFonts w:ascii="GHEA Grapalat" w:hAnsi="GHEA Grapalat"/>
          <w:i w:val="0"/>
          <w:spacing w:val="6"/>
          <w:sz w:val="24"/>
          <w:szCs w:val="24"/>
        </w:rPr>
        <w:t>«РЕМОНТ СИСТЕМЫ ИРРИГАЦИИ ВНУТРИ ОБЩИНЫ АРЗНИ», «РЕМОНТ КАНАЛИЗАЦИОННЫХ СИСТЕМ ОБЩИНЫ АРЗНИ»</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"Наименование заказчика", которые сгруппированы в лоты "</w:t>
      </w:r>
      <w:r w:rsidR="0051323B" w:rsidRPr="0051323B">
        <w:rPr>
          <w:rFonts w:ascii="GHEA Grapalat" w:hAnsi="GHEA Grapalat"/>
          <w:i w:val="0"/>
          <w:sz w:val="24"/>
          <w:szCs w:val="24"/>
        </w:rPr>
        <w:t>2</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rsidTr="00FC4AC0">
        <w:trPr>
          <w:jc w:val="center"/>
        </w:trPr>
        <w:tc>
          <w:tcPr>
            <w:tcW w:w="2633" w:type="dxa"/>
            <w:gridSpan w:val="2"/>
            <w:vAlign w:val="center"/>
          </w:tcPr>
          <w:p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FC4AC0">
        <w:trPr>
          <w:jc w:val="center"/>
        </w:trPr>
        <w:tc>
          <w:tcPr>
            <w:tcW w:w="1358"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rsidR="00FC4AC0" w:rsidRPr="008850DF" w:rsidRDefault="00FC4AC0" w:rsidP="00B46D58">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CF5C9B" w:rsidRPr="009044F1" w:rsidTr="00FC4AC0">
        <w:trPr>
          <w:jc w:val="center"/>
        </w:trPr>
        <w:tc>
          <w:tcPr>
            <w:tcW w:w="1358" w:type="dxa"/>
            <w:vAlign w:val="center"/>
          </w:tcPr>
          <w:p w:rsidR="00CF5C9B" w:rsidRPr="009044F1" w:rsidRDefault="00CF5C9B"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75" w:type="dxa"/>
            <w:vAlign w:val="center"/>
          </w:tcPr>
          <w:p w:rsidR="00CF5C9B" w:rsidRPr="00B62971" w:rsidRDefault="00CF5C9B" w:rsidP="00D77F20">
            <w:pPr>
              <w:pStyle w:val="BodyTextIndent2"/>
              <w:spacing w:line="240" w:lineRule="auto"/>
              <w:ind w:firstLine="0"/>
              <w:jc w:val="center"/>
              <w:rPr>
                <w:rFonts w:ascii="GHEA Grapalat" w:hAnsi="GHEA Grapalat" w:cs="Sylfaen"/>
                <w:b/>
                <w:lang w:val="en-US"/>
              </w:rPr>
            </w:pPr>
            <w:r w:rsidRPr="00B62971">
              <w:rPr>
                <w:rFonts w:ascii="GHEA Grapalat" w:hAnsi="GHEA Grapalat" w:cs="Sylfaen"/>
                <w:b/>
                <w:lang w:val="en-US"/>
              </w:rPr>
              <w:t>183 168 525</w:t>
            </w:r>
          </w:p>
        </w:tc>
        <w:tc>
          <w:tcPr>
            <w:tcW w:w="6601" w:type="dxa"/>
            <w:vAlign w:val="center"/>
          </w:tcPr>
          <w:p w:rsidR="00CF5C9B" w:rsidRPr="009044F1" w:rsidRDefault="00CF5C9B" w:rsidP="00CF5C9B">
            <w:pPr>
              <w:pStyle w:val="BodyTextIndent2"/>
              <w:widowControl w:val="0"/>
              <w:spacing w:after="120" w:line="240" w:lineRule="auto"/>
              <w:ind w:firstLine="0"/>
              <w:rPr>
                <w:rFonts w:ascii="GHEA Grapalat" w:hAnsi="GHEA Grapalat"/>
                <w:sz w:val="24"/>
                <w:szCs w:val="24"/>
                <w:u w:val="single"/>
                <w:vertAlign w:val="subscript"/>
              </w:rPr>
            </w:pPr>
            <w:r w:rsidRPr="0051323B">
              <w:rPr>
                <w:rFonts w:ascii="GHEA Grapalat" w:hAnsi="GHEA Grapalat"/>
                <w:i/>
                <w:spacing w:val="6"/>
                <w:sz w:val="24"/>
                <w:szCs w:val="24"/>
              </w:rPr>
              <w:t>РЕМОНТ СИСТЕМЫ ИРРИГАЦИИ ВНУТРИ ОБЩИНЫ АРЗНИ</w:t>
            </w:r>
          </w:p>
        </w:tc>
      </w:tr>
      <w:tr w:rsidR="00CF5C9B" w:rsidRPr="009044F1" w:rsidTr="00FC4AC0">
        <w:trPr>
          <w:jc w:val="center"/>
        </w:trPr>
        <w:tc>
          <w:tcPr>
            <w:tcW w:w="1358" w:type="dxa"/>
            <w:vAlign w:val="center"/>
          </w:tcPr>
          <w:p w:rsidR="00CF5C9B" w:rsidRPr="009044F1" w:rsidRDefault="00CF5C9B"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75" w:type="dxa"/>
            <w:vAlign w:val="center"/>
          </w:tcPr>
          <w:p w:rsidR="00CF5C9B" w:rsidRPr="00B62971" w:rsidRDefault="00CF5C9B" w:rsidP="00D77F20">
            <w:pPr>
              <w:pStyle w:val="BodyTextIndent2"/>
              <w:spacing w:line="240" w:lineRule="auto"/>
              <w:ind w:firstLine="0"/>
              <w:jc w:val="center"/>
              <w:rPr>
                <w:rFonts w:ascii="GHEA Grapalat" w:hAnsi="GHEA Grapalat" w:cs="Sylfaen"/>
                <w:b/>
                <w:lang w:val="en-US"/>
              </w:rPr>
            </w:pPr>
            <w:r w:rsidRPr="00B62971">
              <w:rPr>
                <w:rFonts w:ascii="GHEA Grapalat" w:hAnsi="GHEA Grapalat" w:cs="Sylfaen"/>
                <w:b/>
                <w:lang w:val="en-US"/>
              </w:rPr>
              <w:t>141 849 200</w:t>
            </w:r>
          </w:p>
        </w:tc>
        <w:tc>
          <w:tcPr>
            <w:tcW w:w="6601" w:type="dxa"/>
            <w:vAlign w:val="center"/>
          </w:tcPr>
          <w:p w:rsidR="00CF5C9B" w:rsidRPr="009044F1" w:rsidRDefault="00CF5C9B" w:rsidP="00B46D58">
            <w:pPr>
              <w:pStyle w:val="BodyTextIndent2"/>
              <w:widowControl w:val="0"/>
              <w:spacing w:after="120" w:line="240" w:lineRule="auto"/>
              <w:ind w:firstLine="0"/>
              <w:rPr>
                <w:rFonts w:ascii="GHEA Grapalat" w:hAnsi="GHEA Grapalat"/>
                <w:sz w:val="24"/>
                <w:szCs w:val="24"/>
              </w:rPr>
            </w:pPr>
            <w:r w:rsidRPr="0051323B">
              <w:rPr>
                <w:rFonts w:ascii="GHEA Grapalat" w:hAnsi="GHEA Grapalat"/>
                <w:i/>
                <w:spacing w:val="6"/>
                <w:sz w:val="24"/>
                <w:szCs w:val="24"/>
              </w:rPr>
              <w:t>РЕМОНТ КАНАЛИЗАЦИОННЫХ СИСТЕМ ОБЩИНЫ АРЗНИ</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CF5C9B" w:rsidRPr="009044F1" w:rsidTr="006D1826">
        <w:trPr>
          <w:jc w:val="center"/>
        </w:trPr>
        <w:tc>
          <w:tcPr>
            <w:tcW w:w="2580" w:type="dxa"/>
          </w:tcPr>
          <w:p w:rsidR="00CF5C9B" w:rsidRPr="002F47FD" w:rsidRDefault="00CF5C9B" w:rsidP="00D77F20">
            <w:pPr>
              <w:widowControl w:val="0"/>
              <w:spacing w:after="120"/>
              <w:jc w:val="center"/>
              <w:rPr>
                <w:rFonts w:ascii="GHEA Grapalat" w:hAnsi="GHEA Grapalat"/>
                <w:lang w:val="hy-AM"/>
              </w:rPr>
            </w:pPr>
            <w:r>
              <w:rPr>
                <w:rFonts w:ascii="GHEA Grapalat" w:hAnsi="GHEA Grapalat"/>
              </w:rPr>
              <w:t xml:space="preserve">До </w:t>
            </w:r>
            <w:r>
              <w:rPr>
                <w:rFonts w:ascii="GHEA Grapalat" w:hAnsi="GHEA Grapalat"/>
                <w:lang w:val="hy-AM"/>
              </w:rPr>
              <w:t>20</w:t>
            </w:r>
            <w:r>
              <w:rPr>
                <w:rFonts w:ascii="GHEA Grapalat" w:hAnsi="GHEA Grapalat"/>
                <w:lang w:val="en-US"/>
              </w:rPr>
              <w:t>%</w:t>
            </w:r>
          </w:p>
        </w:tc>
        <w:tc>
          <w:tcPr>
            <w:tcW w:w="3776" w:type="dxa"/>
          </w:tcPr>
          <w:p w:rsidR="00CF5C9B" w:rsidRPr="009044F1" w:rsidRDefault="00CF5C9B" w:rsidP="00D77F20">
            <w:pPr>
              <w:widowControl w:val="0"/>
              <w:spacing w:after="120"/>
              <w:jc w:val="center"/>
              <w:rPr>
                <w:rFonts w:ascii="GHEA Grapalat" w:hAnsi="GHEA Grapalat"/>
              </w:rPr>
            </w:pPr>
            <w:r>
              <w:rPr>
                <w:rFonts w:ascii="GHEA Grapalat" w:hAnsi="GHEA Grapalat"/>
              </w:rPr>
              <w:t>30 дней</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lastRenderedPageBreak/>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53DB0" w:rsidRDefault="00953DB0" w:rsidP="00953DB0">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574057">
        <w:rPr>
          <w:rFonts w:ascii="GHEA Grapalat" w:hAnsi="GHEA Grapalat"/>
        </w:rPr>
        <w:lastRenderedPageBreak/>
        <w:t>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666F28" w:rsidRPr="000B29DC">
        <w:rPr>
          <w:rFonts w:ascii="GHEA Grapalat" w:hAnsi="GHEA Grapalat"/>
        </w:rPr>
        <w:t xml:space="preserve">Включение участника в </w:t>
      </w:r>
      <w:r w:rsidR="00666F28">
        <w:rPr>
          <w:rFonts w:ascii="GHEA Grapalat" w:hAnsi="GHEA Grapalat"/>
        </w:rPr>
        <w:t>списки</w:t>
      </w:r>
      <w:r w:rsidR="00666F28" w:rsidRPr="000B29DC">
        <w:rPr>
          <w:rFonts w:ascii="GHEA Grapalat" w:hAnsi="GHEA Grapalat"/>
        </w:rPr>
        <w:t>, предусмотренны</w:t>
      </w:r>
      <w:r w:rsidR="00666F28">
        <w:rPr>
          <w:rFonts w:ascii="GHEA Grapalat" w:hAnsi="GHEA Grapalat"/>
        </w:rPr>
        <w:t>е</w:t>
      </w:r>
      <w:r w:rsidR="00666F28" w:rsidRPr="000B29DC">
        <w:rPr>
          <w:rFonts w:ascii="GHEA Grapalat" w:hAnsi="GHEA Grapalat"/>
        </w:rPr>
        <w:t xml:space="preserve"> пунктом 6 части 1 статьи 6 Закона</w:t>
      </w:r>
      <w:r w:rsidR="00666F28">
        <w:rPr>
          <w:rFonts w:ascii="GHEA Grapalat" w:hAnsi="GHEA Grapalat"/>
        </w:rPr>
        <w:t xml:space="preserve">, а также </w:t>
      </w:r>
      <w:r w:rsidR="00666F28" w:rsidRPr="000F78B8">
        <w:rPr>
          <w:rFonts w:ascii="GHEA Grapalat" w:hAnsi="GHEA Grapalat"/>
        </w:rPr>
        <w:t xml:space="preserve">подпунктом 2 пункта 2 </w:t>
      </w:r>
      <w:r w:rsidR="00666F28">
        <w:rPr>
          <w:rFonts w:ascii="GHEA Grapalat" w:hAnsi="GHEA Grapalat"/>
        </w:rPr>
        <w:t>постановления Правительства РА N</w:t>
      </w:r>
      <w:r w:rsidR="00666F28">
        <w:rPr>
          <w:rFonts w:ascii="GHEA Grapalat" w:hAnsi="GHEA Grapalat"/>
          <w:lang w:val="hy-AM"/>
        </w:rPr>
        <w:t>817-</w:t>
      </w:r>
      <w:r w:rsidR="00666F28">
        <w:rPr>
          <w:rFonts w:ascii="GHEA Grapalat" w:hAnsi="GHEA Grapalat"/>
        </w:rPr>
        <w:t xml:space="preserve">А от </w:t>
      </w:r>
      <w:r w:rsidR="00666F28">
        <w:rPr>
          <w:rFonts w:ascii="GHEA Grapalat" w:hAnsi="GHEA Grapalat"/>
          <w:lang w:val="hy-AM"/>
        </w:rPr>
        <w:t>20.06.2025</w:t>
      </w:r>
      <w:r w:rsidR="00666F28">
        <w:rPr>
          <w:rFonts w:ascii="GHEA Grapalat" w:hAnsi="GHEA Grapalat"/>
        </w:rPr>
        <w:t>г</w:t>
      </w:r>
      <w:r w:rsidR="00666F2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w:t>
      </w:r>
      <w:r w:rsidRPr="009044F1">
        <w:rPr>
          <w:rFonts w:ascii="GHEA Grapalat" w:hAnsi="GHEA Grapalat"/>
          <w:color w:val="000000"/>
        </w:rPr>
        <w:lastRenderedPageBreak/>
        <w:t>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w:t>
      </w:r>
      <w:r w:rsidR="000A6B75" w:rsidRPr="009044F1">
        <w:rPr>
          <w:rFonts w:ascii="GHEA Grapalat" w:hAnsi="GHEA Grapalat"/>
          <w:sz w:val="24"/>
          <w:szCs w:val="24"/>
        </w:rPr>
        <w:lastRenderedPageBreak/>
        <w:t>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непредоставления разъяснения в течение двух календарных дней, </w:t>
      </w:r>
      <w:r w:rsidRPr="007D4470">
        <w:rPr>
          <w:rFonts w:ascii="GHEA Grapalat" w:hAnsi="GHEA Grapalat"/>
        </w:rPr>
        <w:lastRenderedPageBreak/>
        <w:t>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239B5">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w:t>
      </w:r>
      <w:r w:rsidRPr="00CF5C9B">
        <w:rPr>
          <w:rFonts w:ascii="GHEA Grapalat" w:hAnsi="GHEA Grapalat"/>
          <w:sz w:val="24"/>
          <w:szCs w:val="24"/>
        </w:rPr>
        <w:t>адресу "</w:t>
      </w:r>
      <w:r w:rsidRPr="00CF5C9B">
        <w:rPr>
          <w:rFonts w:ascii="GHEA Grapalat" w:hAnsi="GHEA Grapalat"/>
          <w:sz w:val="24"/>
          <w:szCs w:val="24"/>
          <w:vertAlign w:val="subscript"/>
        </w:rPr>
        <w:t>место подачи заявок</w:t>
      </w:r>
      <w:r w:rsidRPr="00CF5C9B">
        <w:rPr>
          <w:rFonts w:ascii="GHEA Grapalat" w:hAnsi="GHEA Grapalat"/>
          <w:sz w:val="24"/>
          <w:szCs w:val="24"/>
        </w:rPr>
        <w:t>" не позднее, чем "</w:t>
      </w:r>
      <w:r w:rsidR="0051323B" w:rsidRPr="00CF5C9B">
        <w:rPr>
          <w:rFonts w:ascii="GHEA Grapalat" w:hAnsi="GHEA Grapalat"/>
          <w:sz w:val="24"/>
          <w:szCs w:val="24"/>
          <w:vertAlign w:val="subscript"/>
        </w:rPr>
        <w:t>17:30</w:t>
      </w:r>
      <w:r w:rsidRPr="00CF5C9B">
        <w:rPr>
          <w:rFonts w:ascii="GHEA Grapalat" w:hAnsi="GHEA Grapalat"/>
          <w:sz w:val="24"/>
          <w:szCs w:val="24"/>
        </w:rPr>
        <w:t>" часов "</w:t>
      </w:r>
      <w:r w:rsidR="0051323B" w:rsidRPr="00CF5C9B">
        <w:rPr>
          <w:rFonts w:ascii="GHEA Grapalat" w:hAnsi="GHEA Grapalat"/>
          <w:sz w:val="24"/>
          <w:szCs w:val="24"/>
        </w:rPr>
        <w:t>17</w:t>
      </w:r>
      <w:r w:rsidRPr="00CF5C9B">
        <w:rPr>
          <w:rFonts w:ascii="GHEA Grapalat" w:hAnsi="GHEA Grapalat"/>
          <w:sz w:val="24"/>
          <w:szCs w:val="24"/>
        </w:rPr>
        <w:t>"-го дня с даты опубликования в</w:t>
      </w:r>
      <w:r>
        <w:rPr>
          <w:rFonts w:ascii="GHEA Grapalat" w:hAnsi="GHEA Grapalat"/>
          <w:sz w:val="24"/>
          <w:szCs w:val="24"/>
        </w:rPr>
        <w:t xml:space="preserve">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lastRenderedPageBreak/>
        <w:t>Заявки на процедуру получает и в журнале регистрации заявок регистрирует секретарь комиссии</w:t>
      </w:r>
      <w:r>
        <w:rPr>
          <w:rFonts w:ascii="GHEA Grapalat" w:hAnsi="GHEA Grapalat"/>
        </w:rPr>
        <w:t xml:space="preserve"> "</w:t>
      </w:r>
      <w:r w:rsidR="0051323B">
        <w:rPr>
          <w:rFonts w:ascii="GHEA Grapalat" w:hAnsi="GHEA Grapalat"/>
          <w:sz w:val="22"/>
          <w:szCs w:val="22"/>
          <w:vertAlign w:val="subscript"/>
        </w:rPr>
        <w:t>Мари Мовсисян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4"/>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88370A" w:rsidRPr="000C4775" w:rsidRDefault="00DC5D72" w:rsidP="00713D57">
      <w:pPr>
        <w:pStyle w:val="HTMLPreformatted"/>
        <w:shd w:val="clear" w:color="auto" w:fill="F8F9FA"/>
        <w:contextualSpacing/>
        <w:jc w:val="both"/>
        <w:rPr>
          <w:rFonts w:ascii="GHEA Grapalat" w:hAnsi="GHEA Grapalat"/>
          <w:sz w:val="24"/>
          <w:szCs w:val="24"/>
          <w:lang w:val="ru-RU"/>
        </w:rPr>
      </w:pPr>
      <w:r>
        <w:rPr>
          <w:rFonts w:ascii="GHEA Grapalat" w:hAnsi="GHEA Grapalat" w:cs="Times New Roman"/>
          <w:sz w:val="24"/>
          <w:szCs w:val="24"/>
          <w:lang w:val="ru-RU" w:eastAsia="ru-RU" w:bidi="ru-RU"/>
        </w:rPr>
        <w:lastRenderedPageBreak/>
        <w:t>утвержденое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предусмотренное настоящим подпунктом, также подтверждается отдельным приложением к заключаемому договору</w:t>
      </w:r>
      <w:r w:rsidR="009D2ED7" w:rsidRPr="00713D57">
        <w:rPr>
          <w:rStyle w:val="FootnoteReference"/>
          <w:rFonts w:ascii="GHEA Grapalat" w:hAnsi="GHEA Grapalat"/>
          <w:sz w:val="24"/>
          <w:szCs w:val="24"/>
          <w:lang w:val="ru-RU"/>
        </w:rPr>
        <w:footnoteReference w:customMarkFollows="1" w:id="5"/>
        <w:t>8</w:t>
      </w:r>
      <w:r w:rsidR="000C4775">
        <w:rPr>
          <w:rFonts w:ascii="GHEA Grapalat" w:hAnsi="GHEA Grapalat"/>
          <w:sz w:val="24"/>
          <w:szCs w:val="24"/>
          <w:vertAlign w:val="superscript"/>
          <w:lang w:val="ru-RU"/>
        </w:rPr>
        <w:t xml:space="preserve"> </w:t>
      </w:r>
      <w:r w:rsidR="000C4775">
        <w:rPr>
          <w:rFonts w:ascii="GHEA Grapalat" w:hAnsi="GHEA Grapalat"/>
          <w:sz w:val="24"/>
          <w:szCs w:val="24"/>
          <w:lang w:val="ru-RU"/>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w:t>
      </w:r>
      <w:r w:rsidRPr="009044F1">
        <w:rPr>
          <w:rFonts w:ascii="GHEA Grapalat" w:hAnsi="GHEA Grapalat"/>
          <w:sz w:val="24"/>
          <w:szCs w:val="24"/>
        </w:rPr>
        <w:lastRenderedPageBreak/>
        <w:t>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rsidR="0079529B" w:rsidRPr="000C4775" w:rsidRDefault="0079529B" w:rsidP="000C4775">
      <w:pPr>
        <w:pStyle w:val="HTMLPreformatted"/>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rsidR="0079529B" w:rsidRPr="000C4775" w:rsidRDefault="0079529B" w:rsidP="000C4775">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cs="Times New Roman"/>
          <w:sz w:val="24"/>
          <w:szCs w:val="24"/>
          <w:lang w:val="ru-RU" w:eastAsia="ru-RU" w:bidi="ru-RU"/>
        </w:rPr>
        <w:t xml:space="preserve">б. в случае </w:t>
      </w:r>
      <w:r>
        <w:rPr>
          <w:rFonts w:ascii="GHEA Grapalat" w:hAnsi="GHEA Grapalat" w:cs="Times New Roman"/>
          <w:sz w:val="24"/>
          <w:szCs w:val="24"/>
          <w:lang w:val="ru-RU" w:eastAsia="ru-RU" w:bidi="ru-RU"/>
        </w:rPr>
        <w:t>закупок</w:t>
      </w:r>
      <w:r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Pr>
          <w:rFonts w:ascii="GHEA Grapalat" w:hAnsi="GHEA Grapalat" w:cs="Times New Roman"/>
          <w:sz w:val="24"/>
          <w:szCs w:val="24"/>
          <w:lang w:val="ru-RU" w:eastAsia="ru-RU" w:bidi="ru-RU"/>
        </w:rPr>
        <w:t xml:space="preserve">им </w:t>
      </w:r>
      <w:r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Pr>
          <w:rFonts w:ascii="GHEA Grapalat" w:hAnsi="GHEA Grapalat" w:cs="Times New Roman"/>
          <w:sz w:val="24"/>
          <w:szCs w:val="24"/>
          <w:lang w:val="ru-RU" w:eastAsia="ru-RU" w:bidi="ru-RU"/>
        </w:rPr>
        <w:t xml:space="preserve">  </w:t>
      </w:r>
      <w:r w:rsidRPr="000C4775">
        <w:rPr>
          <w:rFonts w:ascii="GHEA Grapalat" w:hAnsi="GHEA Grapalat"/>
          <w:sz w:val="24"/>
          <w:szCs w:val="24"/>
          <w:lang w:val="ru-RU"/>
        </w:rPr>
        <w:t>ВС= ЦУ/СЦ</w:t>
      </w:r>
      <w:r>
        <w:rPr>
          <w:rFonts w:ascii="GHEA Grapalat" w:hAnsi="GHEA Grapalat"/>
          <w:sz w:val="24"/>
          <w:szCs w:val="24"/>
        </w:rPr>
        <w:t>x</w:t>
      </w:r>
      <w:r w:rsidRPr="000C4775">
        <w:rPr>
          <w:rFonts w:ascii="GHEA Grapalat" w:hAnsi="GHEA Grapalat"/>
          <w:sz w:val="24"/>
          <w:szCs w:val="24"/>
          <w:lang w:val="ru-RU"/>
        </w:rPr>
        <w:t>ОР где:</w:t>
      </w:r>
    </w:p>
    <w:p w:rsidR="0079529B" w:rsidRDefault="0079529B" w:rsidP="000C4775">
      <w:pPr>
        <w:pStyle w:val="norm"/>
        <w:widowControl w:val="0"/>
        <w:spacing w:after="160" w:line="240" w:lineRule="auto"/>
        <w:ind w:firstLine="567"/>
        <w:contextualSpacing/>
        <w:rPr>
          <w:rFonts w:ascii="GHEA Grapalat" w:hAnsi="GHEA Grapalat"/>
          <w:sz w:val="24"/>
          <w:szCs w:val="24"/>
        </w:rPr>
      </w:pP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391653">
        <w:rPr>
          <w:rFonts w:ascii="GHEA Grapalat" w:hAnsi="GHEA Grapalat"/>
          <w:sz w:val="24"/>
          <w:szCs w:val="24"/>
        </w:rPr>
        <w:t>цена,</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B95FE0" w:rsidRPr="009044F1" w:rsidRDefault="0079529B" w:rsidP="000C4775">
      <w:pPr>
        <w:pStyle w:val="norm"/>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 xml:space="preserve">ВС-сумма, выплачиваемая </w:t>
      </w:r>
      <w:r w:rsidRPr="00391653">
        <w:rPr>
          <w:rFonts w:ascii="GHEA Grapalat" w:hAnsi="GHEA Grapalat"/>
          <w:sz w:val="24"/>
          <w:szCs w:val="24"/>
        </w:rPr>
        <w:t>за работы, указанные в 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Pr="000C4775">
        <w:rPr>
          <w:rFonts w:ascii="GHEA Grapalat" w:hAnsi="GHEA Grapalat"/>
          <w:sz w:val="24"/>
          <w:szCs w:val="24"/>
          <w:vertAlign w:val="superscript"/>
        </w:rPr>
        <w:t>8</w:t>
      </w:r>
    </w:p>
    <w:p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546454" w:rsidRDefault="001578D4" w:rsidP="000E7716">
      <w:pPr>
        <w:widowControl w:val="0"/>
        <w:spacing w:after="16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 xml:space="preserve">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w:t>
      </w:r>
      <w:r w:rsidR="00A94FA9">
        <w:rPr>
          <w:rFonts w:ascii="GHEA Grapalat" w:hAnsi="GHEA Grapalat"/>
        </w:rPr>
        <w:lastRenderedPageBreak/>
        <w:t>оценочной комиссии об объявлении процедуры закупки несостоявшейся.</w:t>
      </w:r>
    </w:p>
    <w:p w:rsidR="000E7716" w:rsidRPr="009044F1" w:rsidRDefault="000E7716" w:rsidP="000E771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rsidR="00D957C5" w:rsidRPr="00EF725E" w:rsidRDefault="00D957C5" w:rsidP="00BA251C">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rsidR="00D957C5" w:rsidRDefault="00D957C5" w:rsidP="00BA251C">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rsidR="00D957C5" w:rsidRPr="00541249" w:rsidRDefault="00D957C5" w:rsidP="00BA251C">
      <w:pPr>
        <w:widowControl w:val="0"/>
        <w:tabs>
          <w:tab w:val="left" w:pos="1134"/>
        </w:tabs>
        <w:ind w:firstLine="567"/>
        <w:jc w:val="both"/>
        <w:rPr>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r w:rsidR="004D466D" w:rsidRPr="00A502FC">
        <w:rPr>
          <w:rFonts w:ascii="GHEA Grapalat" w:hAnsi="GHEA Grapalat"/>
        </w:rPr>
        <w:t>сли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AF342E"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sidR="00FE6DBA">
        <w:rPr>
          <w:rStyle w:val="FootnoteReference"/>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36468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w:t>
      </w:r>
      <w:r w:rsidR="00E25B05" w:rsidRPr="009044F1">
        <w:rPr>
          <w:rFonts w:ascii="GHEA Grapalat" w:hAnsi="GHEA Grapalat"/>
        </w:rPr>
        <w:t>действительн</w:t>
      </w:r>
      <w:r w:rsidR="00E25B05">
        <w:rPr>
          <w:rFonts w:ascii="GHEA Grapalat" w:hAnsi="GHEA Grapalat"/>
        </w:rPr>
        <w:t>ым</w:t>
      </w:r>
      <w:r w:rsidR="00E25B05" w:rsidRPr="009044F1">
        <w:rPr>
          <w:rFonts w:ascii="GHEA Grapalat" w:hAnsi="GHEA Grapalat"/>
        </w:rPr>
        <w:t xml:space="preserve"> </w:t>
      </w:r>
      <w:r w:rsidRPr="009044F1">
        <w:rPr>
          <w:rFonts w:ascii="GHEA Grapalat" w:hAnsi="GHEA Grapalat"/>
        </w:rPr>
        <w:t>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w:t>
      </w:r>
      <w:r w:rsidR="00E25B05" w:rsidRPr="009F6BFE">
        <w:rPr>
          <w:rFonts w:ascii="GHEA Grapalat" w:hAnsi="GHEA Grapalat"/>
        </w:rPr>
        <w:t>истечения крайнего срока</w:t>
      </w:r>
      <w:r w:rsidR="00E25B05" w:rsidRPr="00A4492E">
        <w:rPr>
          <w:rFonts w:ascii="GHEA Grapalat" w:hAnsi="GHEA Grapalat"/>
        </w:rPr>
        <w:t xml:space="preserve"> </w:t>
      </w:r>
      <w:r w:rsidRPr="009044F1">
        <w:rPr>
          <w:rFonts w:ascii="GHEA Grapalat" w:hAnsi="GHEA Grapalat"/>
        </w:rPr>
        <w:t>подачи заяв</w:t>
      </w:r>
      <w:r w:rsidR="00E25B05">
        <w:rPr>
          <w:rFonts w:ascii="GHEA Grapalat" w:hAnsi="GHEA Grapalat"/>
        </w:rPr>
        <w:t>о</w:t>
      </w:r>
      <w:r w:rsidRPr="009044F1">
        <w:rPr>
          <w:rFonts w:ascii="GHEA Grapalat" w:hAnsi="GHEA Grapalat"/>
        </w:rPr>
        <w:t xml:space="preserve">к. </w:t>
      </w:r>
      <w:r w:rsidR="00057418" w:rsidRPr="00364685">
        <w:rPr>
          <w:rFonts w:ascii="GHEA Grapalat" w:hAnsi="GHEA Grapalat"/>
          <w:vertAlign w:val="superscript"/>
        </w:rPr>
        <w:t>9.2</w:t>
      </w: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lastRenderedPageBreak/>
        <w:t xml:space="preserve">7.5 Руководитель заказчика </w:t>
      </w:r>
      <w:r w:rsidR="00E25B05">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E25B05">
        <w:rPr>
          <w:rFonts w:ascii="GHEA Grapalat" w:hAnsi="GHEA Grapalat"/>
        </w:rPr>
        <w:t>Министерству Финансов РА</w:t>
      </w:r>
      <w:r w:rsidR="00E25B05" w:rsidRPr="009F7FAF">
        <w:rPr>
          <w:rFonts w:ascii="GHEA Grapalat" w:hAnsi="GHEA Grapalat"/>
        </w:rPr>
        <w:t xml:space="preserve"> </w:t>
      </w:r>
      <w:r>
        <w:rPr>
          <w:rFonts w:ascii="GHEA Grapalat" w:hAnsi="GHEA Grapalat"/>
        </w:rPr>
        <w:t xml:space="preserve">в течение </w:t>
      </w:r>
      <w:r w:rsidR="00E25B05">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Pr>
          <w:rFonts w:ascii="GHEA Grapalat" w:hAnsi="GHEA Grapalat"/>
        </w:rPr>
        <w:t>письменно</w:t>
      </w:r>
      <w:r>
        <w:rPr>
          <w:rFonts w:ascii="GHEA Grapalat" w:hAnsi="GHEA Grapalat"/>
        </w:rPr>
        <w:t>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"—"-ый день в "час в</w:t>
      </w:r>
      <w:r w:rsidR="000E21F2">
        <w:rPr>
          <w:rFonts w:ascii="GHEA Grapalat" w:hAnsi="GHEA Grapalat"/>
          <w:sz w:val="24"/>
          <w:szCs w:val="24"/>
        </w:rPr>
        <w:t xml:space="preserve">скрытия"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E13FD9">
        <w:rPr>
          <w:rStyle w:val="FootnoteReference"/>
          <w:rFonts w:ascii="GHEA Grapalat" w:hAnsi="GHEA Grapalat"/>
          <w:i w:val="0"/>
          <w:sz w:val="24"/>
          <w:szCs w:val="24"/>
        </w:rPr>
        <w:footnoteReference w:customMarkFollows="1" w:id="7"/>
        <w:t>10</w:t>
      </w:r>
      <w:r w:rsidR="00A01157">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B7970" w:rsidRDefault="00A150A9" w:rsidP="00AB7970">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CD3BA1">
        <w:rPr>
          <w:rFonts w:ascii="GHEA Grapalat" w:hAnsi="GHEA Grapalat"/>
          <w:sz w:val="24"/>
          <w:szCs w:val="24"/>
        </w:rPr>
        <w:t xml:space="preserve">Если в результате оценки, проведенной в ходе заседания по вскрытию </w:t>
      </w:r>
      <w:r w:rsidR="00F00565" w:rsidRPr="00CD3BA1">
        <w:rPr>
          <w:rFonts w:ascii="GHEA Grapalat" w:hAnsi="GHEA Grapalat"/>
          <w:sz w:val="24"/>
          <w:szCs w:val="24"/>
        </w:rPr>
        <w:t xml:space="preserve">и оценке </w:t>
      </w:r>
      <w:r w:rsidRPr="00CD3BA1">
        <w:rPr>
          <w:rFonts w:ascii="GHEA Grapalat" w:hAnsi="GHEA Grapalat"/>
          <w:sz w:val="24"/>
          <w:szCs w:val="24"/>
        </w:rPr>
        <w:t>заявок, в заявке участника фиксируются несоответствия требованиям приглашения,</w:t>
      </w:r>
      <w:r w:rsidR="00CD3BA1" w:rsidRPr="00CD3BA1">
        <w:rPr>
          <w:rFonts w:ascii="GHEA Grapalat" w:hAnsi="GHEA Grapalat"/>
          <w:sz w:val="24"/>
          <w:szCs w:val="24"/>
        </w:rPr>
        <w:t xml:space="preserve"> </w:t>
      </w:r>
      <w:r w:rsidR="00CD3BA1" w:rsidRPr="00CD3BA1">
        <w:rPr>
          <w:rFonts w:ascii="GHEA Grapalat" w:hAnsi="GHEA Grapalat" w:cs="Calibri"/>
          <w:sz w:val="24"/>
          <w:szCs w:val="24"/>
        </w:rPr>
        <w:t>включая тот случай,</w:t>
      </w:r>
      <w:r w:rsidR="00CD3BA1" w:rsidRPr="00CD3BA1">
        <w:rPr>
          <w:rFonts w:ascii="GHEA Grapalat" w:hAnsi="GHEA Grapalat"/>
          <w:sz w:val="24"/>
          <w:szCs w:val="24"/>
        </w:rPr>
        <w:t xml:space="preserve">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595177" w:rsidRPr="00CD3BA1">
        <w:rPr>
          <w:rFonts w:ascii="GHEA Grapalat" w:hAnsi="GHEA Grapalat"/>
          <w:sz w:val="24"/>
          <w:szCs w:val="24"/>
        </w:rPr>
        <w:t>то</w:t>
      </w:r>
      <w:r w:rsidR="00AB7970">
        <w:rPr>
          <w:rFonts w:ascii="GHEA Grapalat" w:hAnsi="GHEA Grapalat"/>
          <w:sz w:val="24"/>
          <w:szCs w:val="24"/>
        </w:rPr>
        <w:t xml:space="preserve"> </w:t>
      </w:r>
      <w:r w:rsidR="00AB7970"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AB7970" w:rsidRPr="00D3436F">
        <w:rPr>
          <w:rFonts w:ascii="GHEA Grapalat" w:hAnsi="GHEA Grapalat"/>
          <w:sz w:val="24"/>
          <w:szCs w:val="24"/>
        </w:rPr>
        <w:t xml:space="preserve"> </w:t>
      </w:r>
      <w:r w:rsidR="00AB7970">
        <w:rPr>
          <w:rFonts w:ascii="GHEA Grapalat" w:hAnsi="GHEA Grapalat"/>
        </w:rPr>
        <w:t xml:space="preserve">в электронной форме </w:t>
      </w:r>
      <w:r w:rsidR="00AB7970"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A150A9" w:rsidP="00B46D58">
      <w:pPr>
        <w:pStyle w:val="norm"/>
        <w:widowControl w:val="0"/>
        <w:tabs>
          <w:tab w:val="left" w:pos="1134"/>
        </w:tabs>
        <w:spacing w:after="160" w:line="240" w:lineRule="auto"/>
        <w:ind w:firstLine="567"/>
        <w:rPr>
          <w:rFonts w:ascii="GHEA Grapalat" w:hAnsi="GHEA Grapalat" w:cs="Sylfaen"/>
          <w:sz w:val="24"/>
          <w:szCs w:val="24"/>
        </w:rPr>
      </w:pPr>
      <w:r w:rsidRPr="00CD3BA1">
        <w:rPr>
          <w:rFonts w:ascii="GHEA Grapalat" w:hAnsi="GHEA Grapalat"/>
          <w:sz w:val="24"/>
          <w:szCs w:val="24"/>
        </w:rPr>
        <w:lastRenderedPageBreak/>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5073A3" w:rsidRPr="005073A3" w:rsidRDefault="005073A3" w:rsidP="005073A3">
      <w:pPr>
        <w:pStyle w:val="norm"/>
        <w:widowControl w:val="0"/>
        <w:tabs>
          <w:tab w:val="left" w:pos="1134"/>
        </w:tabs>
        <w:spacing w:after="160" w:line="240" w:lineRule="auto"/>
        <w:ind w:firstLine="567"/>
        <w:rPr>
          <w:rFonts w:ascii="GHEA Grapalat" w:hAnsi="GHEA Grapalat" w:cs="Sylfaen"/>
          <w:sz w:val="24"/>
          <w:szCs w:val="24"/>
        </w:rPr>
      </w:pPr>
      <w:r w:rsidRPr="005073A3">
        <w:rPr>
          <w:rFonts w:ascii="GHEA Grapalat" w:hAnsi="GHEA Grapalat"/>
          <w:sz w:val="24"/>
          <w:szCs w:val="24"/>
          <w:lang w:val="hy-AM"/>
        </w:rPr>
        <w:t>8.</w:t>
      </w:r>
      <w:r w:rsidRPr="005073A3">
        <w:rPr>
          <w:rFonts w:ascii="GHEA Grapalat" w:hAnsi="GHEA Grapalat"/>
          <w:sz w:val="24"/>
          <w:szCs w:val="24"/>
        </w:rPr>
        <w:t>8</w:t>
      </w:r>
      <w:r w:rsidRPr="005073A3">
        <w:rPr>
          <w:rFonts w:ascii="GHEA Grapalat" w:hAnsi="GHEA Grapalat"/>
          <w:sz w:val="24"/>
          <w:szCs w:val="24"/>
          <w:lang w:val="hy-AM"/>
        </w:rPr>
        <w:t>.1</w:t>
      </w:r>
      <w:r>
        <w:rPr>
          <w:rFonts w:ascii="GHEA Grapalat" w:hAnsi="GHEA Grapalat"/>
          <w:sz w:val="24"/>
          <w:szCs w:val="24"/>
        </w:rPr>
        <w:t>.</w:t>
      </w:r>
      <w:r w:rsidRPr="005073A3">
        <w:rPr>
          <w:rFonts w:ascii="GHEA Grapalat" w:hAnsi="GHEA Grapalat"/>
          <w:sz w:val="24"/>
          <w:szCs w:val="24"/>
          <w:lang w:val="hy-AM"/>
        </w:rPr>
        <w:t xml:space="preserve"> </w:t>
      </w:r>
      <w:r w:rsidRPr="005073A3">
        <w:rPr>
          <w:rFonts w:ascii="GHEA Grapalat" w:hAnsi="GHEA Grapalat"/>
          <w:sz w:val="24"/>
          <w:szCs w:val="24"/>
        </w:rPr>
        <w:t xml:space="preserve">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w:t>
      </w:r>
      <w:r w:rsidR="00216DAE">
        <w:rPr>
          <w:rFonts w:ascii="GHEA Grapalat" w:hAnsi="GHEA Grapalat"/>
          <w:sz w:val="24"/>
          <w:szCs w:val="24"/>
        </w:rPr>
        <w:t xml:space="preserve">то </w:t>
      </w:r>
      <w:r w:rsidRPr="005073A3">
        <w:rPr>
          <w:rFonts w:ascii="GHEA Grapalat" w:hAnsi="GHEA Grapalat"/>
          <w:sz w:val="24"/>
          <w:szCs w:val="24"/>
        </w:rPr>
        <w:t>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w:t>
      </w:r>
      <w:r w:rsidRPr="009044F1">
        <w:rPr>
          <w:rFonts w:ascii="GHEA Grapalat" w:hAnsi="GHEA Grapalat"/>
          <w:sz w:val="24"/>
          <w:szCs w:val="24"/>
        </w:rPr>
        <w:lastRenderedPageBreak/>
        <w:t>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1"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86E1A"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w:t>
      </w:r>
      <w:r w:rsidR="00686E1A">
        <w:rPr>
          <w:rFonts w:ascii="GHEA Grapalat" w:hAnsi="GHEA Grapalat" w:cs="Sylfaen"/>
        </w:rPr>
        <w:t>;</w:t>
      </w:r>
    </w:p>
    <w:p w:rsidR="00904B1C" w:rsidRDefault="00686E1A" w:rsidP="00330E00">
      <w:pPr>
        <w:widowControl w:val="0"/>
        <w:tabs>
          <w:tab w:val="left" w:pos="1134"/>
        </w:tabs>
        <w:ind w:left="-360"/>
        <w:jc w:val="both"/>
        <w:rPr>
          <w:rFonts w:ascii="GHEA Grapalat" w:hAnsi="GHEA Grapalat" w:cs="Sylfaen"/>
        </w:rPr>
      </w:pPr>
      <w:r>
        <w:rPr>
          <w:rFonts w:ascii="GHEA Grapalat" w:hAnsi="GHEA Grapalat" w:cs="Sylfaen"/>
        </w:rPr>
        <w:t>-</w:t>
      </w:r>
      <w:r w:rsidR="00904B1C" w:rsidRPr="00EB2758">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w:t>
      </w:r>
      <w:r w:rsidR="00633471">
        <w:rPr>
          <w:rFonts w:ascii="GHEA Grapalat" w:hAnsi="GHEA Grapalat" w:cs="Sylfaen"/>
        </w:rPr>
        <w:lastRenderedPageBreak/>
        <w:t>полностью в установленные сроки</w:t>
      </w:r>
      <w:r w:rsidR="00633471" w:rsidRPr="00686E1A">
        <w:rPr>
          <w:rFonts w:ascii="GHEA Grapalat" w:hAnsi="GHEA Grapalat" w:cs="Sylfaen"/>
        </w:rPr>
        <w:t>,</w:t>
      </w:r>
      <w:r w:rsidRPr="00686E1A">
        <w:rPr>
          <w:rFonts w:ascii="GHEA Grapalat" w:hAnsi="GHEA Grapalat" w:cs="Sylfaen"/>
        </w:rPr>
        <w:t xml:space="preserve"> </w:t>
      </w:r>
      <w:r w:rsidRPr="00686E1A">
        <w:rPr>
          <w:rFonts w:ascii="GHEA Grapalat" w:hAnsi="GHEA Grapalat"/>
        </w:rPr>
        <w:t>в том числе, когда лицо, включённое в список, предусмотренный подпунктом 2 пункта</w:t>
      </w:r>
      <w:r w:rsidRPr="00686E1A">
        <w:rPr>
          <w:rFonts w:ascii="GHEA Grapalat" w:hAnsi="GHEA Grapalat"/>
          <w:lang w:val="hy-AM"/>
        </w:rPr>
        <w:t xml:space="preserve"> 2</w:t>
      </w:r>
      <w:r w:rsidRPr="00686E1A">
        <w:rPr>
          <w:rFonts w:ascii="GHEA Grapalat" w:hAnsi="GHEA Grapalat"/>
        </w:rPr>
        <w:t xml:space="preserve"> постановления Правительства РА от 20.06.2025 № 817-А, предлагается участником в качестве субподрядчика, </w:t>
      </w:r>
      <w:r w:rsidR="00904B1C" w:rsidRPr="00686E1A">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w:t>
      </w:r>
      <w:r w:rsidR="00904B1C" w:rsidRPr="00EB2758">
        <w:rPr>
          <w:rFonts w:ascii="GHEA Grapalat" w:hAnsi="GHEA Grapalat" w:cs="Sylfaen"/>
        </w:rPr>
        <w:t xml:space="preserve">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Pr>
          <w:rFonts w:ascii="GHEA Grapalat" w:hAnsi="GHEA Grapalat" w:cs="Sylfaen"/>
        </w:rPr>
        <w:t>,</w:t>
      </w:r>
    </w:p>
    <w:p w:rsidR="00686E1A" w:rsidRPr="00686E1A" w:rsidRDefault="00686E1A" w:rsidP="00686E1A">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w:t>
      </w:r>
      <w:r w:rsidR="00FA355B">
        <w:rPr>
          <w:rFonts w:ascii="GHEA Grapalat" w:hAnsi="GHEA Grapalat"/>
        </w:rPr>
        <w:t>о</w:t>
      </w:r>
      <w:r w:rsidRPr="00686E1A">
        <w:rPr>
          <w:rFonts w:ascii="GHEA Grapalat" w:hAnsi="GHEA Grapalat"/>
        </w:rPr>
        <w:t>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686E1A" w:rsidRPr="00686E1A" w:rsidRDefault="00686E1A" w:rsidP="00686E1A">
      <w:pPr>
        <w:widowControl w:val="0"/>
        <w:tabs>
          <w:tab w:val="left" w:pos="1134"/>
        </w:tabs>
        <w:ind w:left="-284"/>
        <w:jc w:val="both"/>
        <w:rPr>
          <w:rFonts w:ascii="GHEA Grapalat" w:hAnsi="GHEA Grapalat" w:cs="Sylfaen"/>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lastRenderedPageBreak/>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lastRenderedPageBreak/>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D2548C">
      <w:pPr>
        <w:widowControl w:val="0"/>
        <w:tabs>
          <w:tab w:val="left" w:pos="1276"/>
        </w:tabs>
        <w:spacing w:after="160"/>
        <w:ind w:firstLine="567"/>
        <w:jc w:val="both"/>
        <w:rPr>
          <w:ins w:id="2" w:author="Vardan" w:date="2022-10-29T23:19:00Z"/>
          <w:rFonts w:ascii="GHEA Grapalat" w:hAnsi="GHEA Grapalat"/>
        </w:rPr>
      </w:pPr>
      <w:r w:rsidRPr="00D50B30">
        <w:rPr>
          <w:rFonts w:ascii="GHEA Grapalat" w:hAnsi="GHEA Grapalat" w:cs="Sylfaen"/>
        </w:rPr>
        <w:t xml:space="preserve">Обеспечение квалификации в виде </w:t>
      </w:r>
      <w:r w:rsidR="002D6F33">
        <w:rPr>
          <w:rFonts w:ascii="GHEA Grapalat" w:hAnsi="GHEA Grapalat" w:cs="Sylfaen"/>
        </w:rPr>
        <w:t xml:space="preserve">банковской </w:t>
      </w:r>
      <w:r w:rsidRPr="00D50B30">
        <w:rPr>
          <w:rFonts w:ascii="GHEA Grapalat" w:hAnsi="GHEA Grapalat" w:cs="Sylfaen"/>
        </w:rPr>
        <w:t>гарантии отобранный участник представляет согласно приложению 4 или приложению 4.1</w:t>
      </w:r>
      <w:r w:rsidR="00512362" w:rsidRPr="00D50B30">
        <w:rPr>
          <w:rFonts w:ascii="GHEA Grapalat" w:hAnsi="GHEA Grapalat" w:cs="Sylfaen"/>
        </w:rPr>
        <w:t>.</w:t>
      </w:r>
      <w:r w:rsidR="00B71FA8" w:rsidRPr="00D50B30">
        <w:rPr>
          <w:rStyle w:val="FootnoteReference"/>
          <w:rFonts w:ascii="GHEA Grapalat" w:hAnsi="GHEA Grapalat"/>
        </w:rPr>
        <w:footnoteReference w:customMarkFollows="1" w:id="9"/>
        <w:t>12</w:t>
      </w:r>
      <w:r w:rsidR="00A6609C" w:rsidRPr="0027573B">
        <w:rPr>
          <w:rFonts w:ascii="GHEA Grapalat" w:hAnsi="GHEA Grapalat"/>
        </w:rPr>
        <w:t xml:space="preserve"> </w:t>
      </w:r>
    </w:p>
    <w:p w:rsidR="00BF0FF6" w:rsidRDefault="00FF145F" w:rsidP="00BF0FF6">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90268">
        <w:rPr>
          <w:rFonts w:ascii="GHEA Grapalat" w:hAnsi="GHEA Grapalat" w:cs="Sylfaen"/>
        </w:rPr>
        <w:t xml:space="preserve">, </w:t>
      </w:r>
      <w:r w:rsidR="00BF0FF6">
        <w:rPr>
          <w:rFonts w:ascii="GHEA Grapalat" w:hAnsi="GHEA Grapalat" w:cs="Sylfaen"/>
          <w:lang w:val="hy-AM"/>
        </w:rPr>
        <w:t>если выполнение контракта (соглашения) не является поэтапным</w:t>
      </w:r>
      <w:r w:rsidR="00BF0FF6">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FootnoteReference"/>
          <w:rFonts w:ascii="GHEA Grapalat" w:hAnsi="GHEA Grapalat"/>
        </w:rPr>
        <w:footnoteReference w:customMarkFollows="1" w:id="10"/>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4"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5"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6" w:author="Vardan" w:date="2020-06-03T18:32:00Z">
        <w:r w:rsidR="002C0665" w:rsidDel="00C14716">
          <w:rPr>
            <w:rFonts w:ascii="GHEA Grapalat" w:hAnsi="GHEA Grapalat"/>
          </w:rPr>
          <w:delText>,</w:delText>
        </w:r>
      </w:del>
      <w:ins w:id="7"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w:t>
      </w:r>
      <w:r w:rsidRPr="009044F1">
        <w:rPr>
          <w:rFonts w:ascii="GHEA Grapalat" w:hAnsi="GHEA Grapalat"/>
        </w:rPr>
        <w:lastRenderedPageBreak/>
        <w:t>детали — не</w:t>
      </w:r>
      <w:r w:rsidR="00E267E5">
        <w:rPr>
          <w:rFonts w:ascii="GHEA Grapalat" w:hAnsi="GHEA Grapalat"/>
        </w:rPr>
        <w:t xml:space="preserve"> требуются и не представляются.</w:t>
      </w:r>
    </w:p>
    <w:p w:rsidR="00F27A50" w:rsidRPr="00A56AF7" w:rsidRDefault="005E7AC1" w:rsidP="00074F4F">
      <w:pPr>
        <w:pStyle w:val="norm"/>
        <w:widowControl w:val="0"/>
        <w:tabs>
          <w:tab w:val="left" w:pos="1134"/>
        </w:tabs>
        <w:spacing w:after="160" w:line="276" w:lineRule="auto"/>
        <w:ind w:firstLine="567"/>
        <w:rPr>
          <w:rFonts w:ascii="GHEA Grapalat" w:hAnsi="GHEA Grapalat"/>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r w:rsidR="00074F4F">
        <w:rPr>
          <w:rFonts w:ascii="GHEA Grapalat" w:hAnsi="GHEA Grapalat"/>
          <w:sz w:val="24"/>
          <w:szCs w:val="24"/>
        </w:rPr>
        <w:t xml:space="preserve">- </w:t>
      </w:r>
      <w:r w:rsidR="00D70ABA" w:rsidRPr="00A56AF7">
        <w:rPr>
          <w:rFonts w:ascii="GHEA Grapalat" w:hAnsi="GHEA Grapalat" w:cs="Courier New"/>
          <w:sz w:val="20"/>
          <w:lang w:eastAsia="en-US" w:bidi="ar-SA"/>
        </w:rPr>
        <w:t>-</w:t>
      </w:r>
      <w:r w:rsidR="00BF154A">
        <w:rPr>
          <w:rFonts w:ascii="GHEA Grapalat" w:hAnsi="GHEA Grapalat"/>
          <w:sz w:val="24"/>
          <w:szCs w:val="24"/>
        </w:rPr>
        <w:t>утвержденое им заверение</w:t>
      </w:r>
      <w:r w:rsidR="00BF154A" w:rsidRPr="00DC5D72">
        <w:rPr>
          <w:rFonts w:ascii="GHEA Grapalat" w:hAnsi="GHEA Grapalat"/>
          <w:sz w:val="24"/>
          <w:szCs w:val="24"/>
        </w:rPr>
        <w:t xml:space="preserve">, </w:t>
      </w:r>
      <w:r w:rsidR="00BF154A" w:rsidRPr="00391653">
        <w:rPr>
          <w:rFonts w:ascii="GHEA Grapalat" w:hAnsi="GHEA Grapalat"/>
          <w:sz w:val="24"/>
          <w:szCs w:val="24"/>
        </w:rPr>
        <w:t>согласно приложению N 1.1</w:t>
      </w:r>
      <w:r w:rsidR="00BF154A">
        <w:rPr>
          <w:rFonts w:ascii="GHEA Grapalat" w:hAnsi="GHEA Grapalat"/>
          <w:sz w:val="24"/>
          <w:szCs w:val="24"/>
        </w:rPr>
        <w:t>,</w:t>
      </w:r>
      <w:r w:rsidR="00BF154A" w:rsidRPr="00391653">
        <w:rPr>
          <w:rFonts w:ascii="GHEA Grapalat" w:hAnsi="GHEA Grapalat"/>
          <w:sz w:val="24"/>
          <w:szCs w:val="24"/>
        </w:rPr>
        <w:t xml:space="preserve"> </w:t>
      </w:r>
      <w:r w:rsidR="00BF154A" w:rsidRPr="00DC5D72">
        <w:rPr>
          <w:rFonts w:ascii="GHEA Grapalat" w:hAnsi="GHEA Grapalat"/>
          <w:sz w:val="24"/>
          <w:szCs w:val="24"/>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BF154A">
        <w:rPr>
          <w:rFonts w:ascii="GHEA Grapalat" w:hAnsi="GHEA Grapalat"/>
          <w:sz w:val="24"/>
          <w:szCs w:val="24"/>
        </w:rPr>
        <w:t>приборов</w:t>
      </w:r>
      <w:r w:rsidR="00BF154A"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BF154A">
        <w:rPr>
          <w:rFonts w:ascii="GHEA Grapalat" w:hAnsi="GHEA Grapalat"/>
          <w:sz w:val="24"/>
          <w:szCs w:val="24"/>
        </w:rPr>
        <w:t>.</w:t>
      </w:r>
      <w:r w:rsidR="00BF154A" w:rsidRPr="00DC5D72">
        <w:rPr>
          <w:rFonts w:ascii="GHEA Grapalat" w:hAnsi="GHEA Grapalat"/>
          <w:sz w:val="24"/>
          <w:szCs w:val="24"/>
        </w:rPr>
        <w:t xml:space="preserve"> </w:t>
      </w:r>
      <w:r w:rsidR="00BF154A">
        <w:rPr>
          <w:rFonts w:ascii="GHEA Grapalat" w:hAnsi="GHEA Grapalat"/>
          <w:sz w:val="24"/>
          <w:szCs w:val="24"/>
        </w:rPr>
        <w:t xml:space="preserve">Заверение </w:t>
      </w:r>
      <w:r w:rsidR="00BF154A" w:rsidRPr="00DC5D72">
        <w:rPr>
          <w:rFonts w:ascii="GHEA Grapalat" w:hAnsi="GHEA Grapalat"/>
          <w:sz w:val="24"/>
          <w:szCs w:val="24"/>
        </w:rPr>
        <w:t xml:space="preserve">предусмотренное настоящим подпунктом, также </w:t>
      </w:r>
      <w:r w:rsidR="0094010C">
        <w:rPr>
          <w:rFonts w:ascii="GHEA Grapalat" w:hAnsi="GHEA Grapalat"/>
          <w:sz w:val="24"/>
          <w:szCs w:val="24"/>
        </w:rPr>
        <w:t>у</w:t>
      </w:r>
      <w:r w:rsidR="00BF154A" w:rsidRPr="00DC5D72">
        <w:rPr>
          <w:rFonts w:ascii="GHEA Grapalat" w:hAnsi="GHEA Grapalat"/>
          <w:sz w:val="24"/>
          <w:szCs w:val="24"/>
        </w:rPr>
        <w:t>тверждается отдельным приложением к заключаемому договору</w:t>
      </w:r>
      <w:r w:rsidR="00BF154A">
        <w:rPr>
          <w:rFonts w:ascii="GHEA Grapalat" w:hAnsi="GHEA Grapalat"/>
          <w:sz w:val="24"/>
          <w:szCs w:val="24"/>
        </w:rPr>
        <w:t>.</w:t>
      </w:r>
      <w:r w:rsidR="00E63C0F" w:rsidRPr="00A56AF7">
        <w:rPr>
          <w:rStyle w:val="FootnoteReference"/>
          <w:rFonts w:ascii="GHEA Grapalat" w:hAnsi="GHEA Grapalat"/>
        </w:rPr>
        <w:footnoteReference w:customMarkFollows="1" w:id="14"/>
        <w:t>17</w:t>
      </w:r>
      <w:r w:rsidR="00F27A50" w:rsidRPr="00A56AF7">
        <w:rPr>
          <w:rFonts w:ascii="GHEA Grapalat" w:hAnsi="GHEA Grapalat"/>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1323B">
        <w:rPr>
          <w:rFonts w:ascii="GHEA Grapalat" w:hAnsi="GHEA Grapalat"/>
        </w:rPr>
        <w:t>2х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01410" w:rsidRDefault="00B01410">
      <w:pPr>
        <w:rPr>
          <w:ins w:id="8" w:author="Inesa Kocharyan" w:date="2024-02-12T14:54:00Z"/>
          <w:rFonts w:ascii="GHEA Grapalat" w:hAnsi="GHEA Grapalat"/>
          <w:b/>
        </w:rPr>
      </w:pPr>
      <w:ins w:id="9" w:author="Inesa Kocharyan" w:date="2024-02-12T14:54:00Z">
        <w:r>
          <w:rPr>
            <w:rFonts w:ascii="GHEA Grapalat" w:hAnsi="GHEA Grapalat"/>
            <w:b/>
          </w:rPr>
          <w:br w:type="page"/>
        </w:r>
      </w:ins>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51323B"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51323B">
        <w:rPr>
          <w:rFonts w:ascii="GHEA Grapalat" w:hAnsi="GHEA Grapalat"/>
          <w:i/>
          <w:sz w:val="24"/>
          <w:szCs w:val="24"/>
          <w:lang w:val="en-US"/>
        </w:rPr>
        <w:t>ARZNIH</w:t>
      </w:r>
      <w:r w:rsidR="0051323B" w:rsidRPr="0051323B">
        <w:rPr>
          <w:rFonts w:ascii="GHEA Grapalat" w:hAnsi="GHEA Grapalat"/>
          <w:i/>
          <w:sz w:val="24"/>
          <w:szCs w:val="24"/>
        </w:rPr>
        <w:t>-</w:t>
      </w:r>
      <w:r w:rsidR="0051323B" w:rsidRPr="009044F1">
        <w:rPr>
          <w:rFonts w:ascii="GHEA Grapalat" w:hAnsi="GHEA Grapalat"/>
          <w:sz w:val="24"/>
          <w:szCs w:val="24"/>
        </w:rPr>
        <w:t>BM</w:t>
      </w:r>
      <w:r w:rsidR="0051323B">
        <w:rPr>
          <w:rFonts w:ascii="GHEA Grapalat" w:hAnsi="GHEA Grapalat"/>
          <w:sz w:val="24"/>
          <w:szCs w:val="24"/>
        </w:rPr>
        <w:t>AShDzB</w:t>
      </w:r>
      <w:r w:rsidR="0051323B" w:rsidRPr="0051323B">
        <w:rPr>
          <w:rFonts w:ascii="GHEA Grapalat" w:hAnsi="GHEA Grapalat"/>
          <w:i/>
          <w:sz w:val="24"/>
          <w:szCs w:val="24"/>
        </w:rPr>
        <w:t>-2025/1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51323B">
        <w:rPr>
          <w:rFonts w:ascii="GHEA Grapalat" w:hAnsi="GHEA Grapalat"/>
          <w:i/>
          <w:lang w:val="en-US"/>
        </w:rPr>
        <w:t>ARZNIH-</w:t>
      </w:r>
      <w:r w:rsidR="0051323B" w:rsidRPr="009044F1">
        <w:rPr>
          <w:rFonts w:ascii="GHEA Grapalat" w:hAnsi="GHEA Grapalat"/>
        </w:rPr>
        <w:t>BM</w:t>
      </w:r>
      <w:r w:rsidR="0051323B">
        <w:rPr>
          <w:rFonts w:ascii="GHEA Grapalat" w:hAnsi="GHEA Grapalat"/>
        </w:rPr>
        <w:t>AShDzB</w:t>
      </w:r>
      <w:r w:rsidR="0051323B">
        <w:rPr>
          <w:rFonts w:ascii="GHEA Grapalat" w:hAnsi="GHEA Grapalat"/>
          <w:i/>
          <w:lang w:val="en-US"/>
        </w:rPr>
        <w:t>-2025/1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lastRenderedPageBreak/>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Pr="00AD67F0">
        <w:rPr>
          <w:rFonts w:ascii="GHEA Grapalat" w:hAnsi="GHEA Grapalat"/>
        </w:rPr>
        <w:t>открытый конкурс</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51323B">
        <w:rPr>
          <w:rFonts w:ascii="GHEA Grapalat" w:hAnsi="GHEA Grapalat"/>
          <w:i/>
          <w:lang w:val="en-US"/>
        </w:rPr>
        <w:t>ARZNIH</w:t>
      </w:r>
      <w:r w:rsidR="0051323B" w:rsidRPr="0051323B">
        <w:rPr>
          <w:rFonts w:ascii="GHEA Grapalat" w:hAnsi="GHEA Grapalat"/>
          <w:i/>
        </w:rPr>
        <w:t>-</w:t>
      </w:r>
      <w:r w:rsidR="0051323B" w:rsidRPr="009044F1">
        <w:rPr>
          <w:rFonts w:ascii="GHEA Grapalat" w:hAnsi="GHEA Grapalat"/>
        </w:rPr>
        <w:t>BM</w:t>
      </w:r>
      <w:r w:rsidR="0051323B">
        <w:rPr>
          <w:rFonts w:ascii="GHEA Grapalat" w:hAnsi="GHEA Grapalat"/>
        </w:rPr>
        <w:t>AShDzB</w:t>
      </w:r>
      <w:r w:rsidR="0051323B" w:rsidRPr="0051323B">
        <w:rPr>
          <w:rFonts w:ascii="GHEA Grapalat" w:hAnsi="GHEA Grapalat"/>
          <w:i/>
        </w:rPr>
        <w:t>-2025/1</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 xml:space="preserve">под кодом </w:t>
      </w:r>
      <w:r w:rsidR="0051323B">
        <w:rPr>
          <w:rFonts w:ascii="GHEA Grapalat" w:hAnsi="GHEA Grapalat"/>
          <w:i/>
          <w:lang w:val="en-US"/>
        </w:rPr>
        <w:t>ARZNIH</w:t>
      </w:r>
      <w:r w:rsidR="0051323B" w:rsidRPr="0051323B">
        <w:rPr>
          <w:rFonts w:ascii="GHEA Grapalat" w:hAnsi="GHEA Grapalat"/>
          <w:i/>
        </w:rPr>
        <w:t>-</w:t>
      </w:r>
      <w:r w:rsidR="0051323B" w:rsidRPr="009044F1">
        <w:rPr>
          <w:rFonts w:ascii="GHEA Grapalat" w:hAnsi="GHEA Grapalat"/>
        </w:rPr>
        <w:t>BM</w:t>
      </w:r>
      <w:r w:rsidR="0051323B">
        <w:rPr>
          <w:rFonts w:ascii="GHEA Grapalat" w:hAnsi="GHEA Grapalat"/>
        </w:rPr>
        <w:t>AShDzB</w:t>
      </w:r>
      <w:r w:rsidR="0051323B" w:rsidRPr="0051323B">
        <w:rPr>
          <w:rFonts w:ascii="GHEA Grapalat" w:hAnsi="GHEA Grapalat"/>
          <w:i/>
        </w:rPr>
        <w:t>-2025/1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15"/>
        <w:t>**</w:t>
      </w:r>
      <w:r w:rsidR="006B3E56" w:rsidRPr="001849D9">
        <w:rPr>
          <w:rFonts w:ascii="GHEA Grapalat" w:hAnsi="GHEA Grapalat"/>
        </w:rPr>
        <w:t xml:space="preserve"> </w:t>
      </w:r>
      <w:r>
        <w:rPr>
          <w:rFonts w:ascii="GHEA Grapalat" w:hAnsi="GHEA Grapalat"/>
        </w:rPr>
        <w:t>.</w:t>
      </w:r>
    </w:p>
    <w:p w:rsidR="006B3E56" w:rsidDel="00DB151B" w:rsidRDefault="006B3E56" w:rsidP="00B46D58">
      <w:pPr>
        <w:jc w:val="both"/>
        <w:rPr>
          <w:del w:id="10" w:author="Inesa Kocharyan" w:date="2024-02-09T17:00:00Z"/>
          <w:rFonts w:ascii="GHEA Grapalat" w:hAnsi="GHEA Grapalat"/>
        </w:rPr>
      </w:pPr>
    </w:p>
    <w:p w:rsidR="00923711" w:rsidDel="00DB151B" w:rsidRDefault="00923711">
      <w:pPr>
        <w:rPr>
          <w:del w:id="11" w:author="Inesa Kocharyan" w:date="2024-02-09T17:00:00Z"/>
          <w:rFonts w:ascii="GHEA Grapalat" w:hAnsi="GHEA Grapalat"/>
        </w:rPr>
      </w:pPr>
    </w:p>
    <w:p w:rsidR="00110534" w:rsidRDefault="00F36AD3" w:rsidP="00B46D58">
      <w:pPr>
        <w:jc w:val="both"/>
        <w:rPr>
          <w:rFonts w:ascii="GHEA Grapalat" w:hAnsi="GHEA Grapalat"/>
        </w:rPr>
      </w:pPr>
      <w:del w:id="12" w:author="Inesa Kocharyan" w:date="2024-02-09T17:00:00Z">
        <w:r w:rsidDel="00DB151B">
          <w:rPr>
            <w:rFonts w:ascii="GHEA Grapalat" w:hAnsi="GHEA Grapalat"/>
          </w:rPr>
          <w:delText xml:space="preserve"> </w:delText>
        </w:r>
      </w:del>
    </w:p>
    <w:p w:rsidR="006B3E56" w:rsidRPr="000858EB" w:rsidRDefault="00DB151B" w:rsidP="002B05FA">
      <w:pPr>
        <w:ind w:firstLine="708"/>
        <w:jc w:val="both"/>
        <w:rPr>
          <w:rFonts w:ascii="GHEA Grapalat" w:hAnsi="GHEA Grapalat"/>
        </w:rPr>
      </w:pPr>
      <w:r w:rsidRPr="00DB151B">
        <w:rPr>
          <w:rFonts w:ascii="GHEA Grapalat" w:hAnsi="GHEA Grapalat"/>
        </w:rPr>
        <w:lastRenderedPageBreak/>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16"/>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51323B"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51323B">
        <w:rPr>
          <w:rFonts w:ascii="GHEA Grapalat" w:hAnsi="GHEA Grapalat"/>
          <w:i/>
          <w:sz w:val="24"/>
          <w:szCs w:val="24"/>
          <w:lang w:val="en-US"/>
        </w:rPr>
        <w:t>ARZNIH</w:t>
      </w:r>
      <w:r w:rsidR="0051323B" w:rsidRPr="0051323B">
        <w:rPr>
          <w:rFonts w:ascii="GHEA Grapalat" w:hAnsi="GHEA Grapalat"/>
          <w:i/>
          <w:sz w:val="24"/>
          <w:szCs w:val="24"/>
        </w:rPr>
        <w:t>-</w:t>
      </w:r>
      <w:r w:rsidR="0051323B" w:rsidRPr="009044F1">
        <w:rPr>
          <w:rFonts w:ascii="GHEA Grapalat" w:hAnsi="GHEA Grapalat"/>
          <w:sz w:val="24"/>
          <w:szCs w:val="24"/>
        </w:rPr>
        <w:t>BM</w:t>
      </w:r>
      <w:r w:rsidR="0051323B">
        <w:rPr>
          <w:rFonts w:ascii="GHEA Grapalat" w:hAnsi="GHEA Grapalat"/>
          <w:sz w:val="24"/>
          <w:szCs w:val="24"/>
        </w:rPr>
        <w:t>AShDzB</w:t>
      </w:r>
      <w:r w:rsidR="0051323B" w:rsidRPr="0051323B">
        <w:rPr>
          <w:rFonts w:ascii="GHEA Grapalat" w:hAnsi="GHEA Grapalat"/>
          <w:i/>
          <w:sz w:val="24"/>
          <w:szCs w:val="24"/>
        </w:rPr>
        <w:t>-2025/1</w:t>
      </w:r>
    </w:p>
    <w:p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rsidR="00D043C1" w:rsidRPr="009044F1" w:rsidRDefault="002B6B4A" w:rsidP="00D043C1">
      <w:pPr>
        <w:pStyle w:val="Heading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rsidR="00D043C1" w:rsidRPr="00430541" w:rsidRDefault="00094180" w:rsidP="00D043C1">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rsidR="00D043C1" w:rsidRPr="00094180" w:rsidDel="002B6B4A" w:rsidRDefault="002B6B4A" w:rsidP="00094180">
      <w:pPr>
        <w:widowControl w:val="0"/>
        <w:tabs>
          <w:tab w:val="left" w:pos="6804"/>
        </w:tabs>
        <w:jc w:val="both"/>
        <w:rPr>
          <w:del w:id="13" w:author="Inesa Kocharyan" w:date="2024-02-09T17:12:00Z"/>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---BM</w:t>
      </w:r>
      <w:r>
        <w:rPr>
          <w:rFonts w:ascii="GHEA Grapalat" w:hAnsi="GHEA Grapalat"/>
        </w:rPr>
        <w:t>AShDzB</w:t>
      </w:r>
      <w:r w:rsidRPr="009044F1">
        <w:rPr>
          <w:rFonts w:ascii="GHEA Grapalat" w:hAnsi="GHEA Grapalat"/>
        </w:rPr>
        <w:t>---/---</w:t>
      </w:r>
      <w:r>
        <w:rPr>
          <w:rFonts w:ascii="GHEA Grapalat" w:hAnsi="GHEA Grapalat"/>
        </w:rPr>
        <w:t>"</w:t>
      </w:r>
      <w:r w:rsidRPr="009044F1">
        <w:rPr>
          <w:rFonts w:ascii="GHEA Grapalat" w:hAnsi="GHEA Grapalat"/>
        </w:rPr>
        <w:t xml:space="preserve">* </w:t>
      </w:r>
      <w:r w:rsidRPr="002B6B4A">
        <w:rPr>
          <w:rFonts w:ascii="GHEA Grapalat" w:hAnsi="GHEA Grapalat"/>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к Приглашению на открытый конкурс</w:t>
      </w:r>
    </w:p>
    <w:p w:rsidR="00220899" w:rsidRPr="009044F1"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51323B">
        <w:rPr>
          <w:rFonts w:ascii="GHEA Grapalat" w:hAnsi="GHEA Grapalat"/>
          <w:i w:val="0"/>
          <w:sz w:val="24"/>
          <w:szCs w:val="24"/>
          <w:lang w:val="en-US"/>
        </w:rPr>
        <w:t>ARZNIH-</w:t>
      </w:r>
      <w:r w:rsidR="0051323B" w:rsidRPr="009044F1">
        <w:rPr>
          <w:rFonts w:ascii="GHEA Grapalat" w:hAnsi="GHEA Grapalat"/>
          <w:i w:val="0"/>
          <w:sz w:val="24"/>
          <w:szCs w:val="24"/>
        </w:rPr>
        <w:t>BM</w:t>
      </w:r>
      <w:r w:rsidR="0051323B">
        <w:rPr>
          <w:rFonts w:ascii="GHEA Grapalat" w:hAnsi="GHEA Grapalat"/>
          <w:i w:val="0"/>
          <w:sz w:val="24"/>
          <w:szCs w:val="24"/>
        </w:rPr>
        <w:t>AShDzB</w:t>
      </w:r>
      <w:r w:rsidR="0051323B">
        <w:rPr>
          <w:rFonts w:ascii="GHEA Grapalat" w:hAnsi="GHEA Grapalat"/>
          <w:i w:val="0"/>
          <w:sz w:val="24"/>
          <w:szCs w:val="24"/>
          <w:lang w:val="en-US"/>
        </w:rPr>
        <w:t>-2025/1</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51323B"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51323B"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51323B"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51323B"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51323B"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51323B"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51323B"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51323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51323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51323B"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51323B"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51323B"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51323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51323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51323B"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51323B"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51323B"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51323B"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51323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51323B"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51323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51323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lastRenderedPageBreak/>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51323B"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1323B">
        <w:rPr>
          <w:rFonts w:ascii="GHEA Grapalat" w:hAnsi="GHEA Grapalat"/>
          <w:i/>
          <w:sz w:val="24"/>
          <w:szCs w:val="24"/>
          <w:lang w:val="en-US"/>
        </w:rPr>
        <w:t>ARZNIH</w:t>
      </w:r>
      <w:r w:rsidR="0051323B" w:rsidRPr="0051323B">
        <w:rPr>
          <w:rFonts w:ascii="GHEA Grapalat" w:hAnsi="GHEA Grapalat"/>
          <w:i/>
          <w:sz w:val="24"/>
          <w:szCs w:val="24"/>
        </w:rPr>
        <w:t>-</w:t>
      </w:r>
      <w:r w:rsidR="0051323B" w:rsidRPr="009044F1">
        <w:rPr>
          <w:rFonts w:ascii="GHEA Grapalat" w:hAnsi="GHEA Grapalat"/>
          <w:sz w:val="24"/>
          <w:szCs w:val="24"/>
        </w:rPr>
        <w:t>BM</w:t>
      </w:r>
      <w:r w:rsidR="0051323B">
        <w:rPr>
          <w:rFonts w:ascii="GHEA Grapalat" w:hAnsi="GHEA Grapalat"/>
          <w:sz w:val="24"/>
          <w:szCs w:val="24"/>
        </w:rPr>
        <w:t>AShDzB</w:t>
      </w:r>
      <w:r w:rsidR="0051323B" w:rsidRPr="0051323B">
        <w:rPr>
          <w:rFonts w:ascii="GHEA Grapalat" w:hAnsi="GHEA Grapalat"/>
          <w:i/>
          <w:sz w:val="24"/>
          <w:szCs w:val="24"/>
        </w:rPr>
        <w:t>-2025/1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51323B">
        <w:rPr>
          <w:rFonts w:ascii="GHEA Grapalat" w:hAnsi="GHEA Grapalat"/>
          <w:i/>
          <w:lang w:val="en-US"/>
        </w:rPr>
        <w:t>ARZNIH</w:t>
      </w:r>
      <w:r w:rsidR="0051323B" w:rsidRPr="0051323B">
        <w:rPr>
          <w:rFonts w:ascii="GHEA Grapalat" w:hAnsi="GHEA Grapalat"/>
          <w:i/>
        </w:rPr>
        <w:t>-</w:t>
      </w:r>
      <w:r w:rsidR="0051323B" w:rsidRPr="009044F1">
        <w:rPr>
          <w:rFonts w:ascii="GHEA Grapalat" w:hAnsi="GHEA Grapalat"/>
        </w:rPr>
        <w:t>BM</w:t>
      </w:r>
      <w:r w:rsidR="0051323B">
        <w:rPr>
          <w:rFonts w:ascii="GHEA Grapalat" w:hAnsi="GHEA Grapalat"/>
        </w:rPr>
        <w:t>AShDzB</w:t>
      </w:r>
      <w:r w:rsidR="0051323B" w:rsidRPr="0051323B">
        <w:rPr>
          <w:rFonts w:ascii="GHEA Grapalat" w:hAnsi="GHEA Grapalat"/>
          <w:i/>
        </w:rPr>
        <w:t>-2025/1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51323B"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51323B">
        <w:rPr>
          <w:rFonts w:ascii="GHEA Grapalat" w:hAnsi="GHEA Grapalat"/>
          <w:i/>
          <w:sz w:val="24"/>
          <w:szCs w:val="24"/>
          <w:lang w:val="en-US"/>
        </w:rPr>
        <w:t>ARZNIH</w:t>
      </w:r>
      <w:r w:rsidR="0051323B" w:rsidRPr="0051323B">
        <w:rPr>
          <w:rFonts w:ascii="GHEA Grapalat" w:hAnsi="GHEA Grapalat"/>
          <w:i/>
          <w:sz w:val="24"/>
          <w:szCs w:val="24"/>
        </w:rPr>
        <w:t>-</w:t>
      </w:r>
      <w:r w:rsidR="0051323B" w:rsidRPr="009044F1">
        <w:rPr>
          <w:rFonts w:ascii="GHEA Grapalat" w:hAnsi="GHEA Grapalat"/>
          <w:sz w:val="24"/>
          <w:szCs w:val="24"/>
        </w:rPr>
        <w:t>BM</w:t>
      </w:r>
      <w:r w:rsidR="0051323B">
        <w:rPr>
          <w:rFonts w:ascii="GHEA Grapalat" w:hAnsi="GHEA Grapalat"/>
          <w:sz w:val="24"/>
          <w:szCs w:val="24"/>
        </w:rPr>
        <w:t>AShDzB</w:t>
      </w:r>
      <w:r w:rsidR="0051323B" w:rsidRPr="0051323B">
        <w:rPr>
          <w:rFonts w:ascii="GHEA Grapalat" w:hAnsi="GHEA Grapalat"/>
          <w:i/>
          <w:sz w:val="24"/>
          <w:szCs w:val="24"/>
        </w:rPr>
        <w:t>-2025/1</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3D06E3">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6578B">
        <w:rPr>
          <w:rFonts w:ascii="GHEA Grapalat" w:eastAsiaTheme="minorHAnsi" w:hAnsi="GHEA Grapalat" w:cstheme="minorBidi"/>
          <w:sz w:val="18"/>
          <w:szCs w:val="18"/>
        </w:rPr>
        <w:t>*</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476E9A">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00E177DB">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770F29" w:rsidRPr="00AA4C59">
        <w:rPr>
          <w:rFonts w:ascii="GHEA Grapalat" w:eastAsiaTheme="minorHAnsi" w:hAnsi="GHEA Grapalat" w:cstheme="minorBidi"/>
        </w:rPr>
        <w:t xml:space="preserve">истечения </w:t>
      </w:r>
      <w:r w:rsidR="00770F29">
        <w:rPr>
          <w:rFonts w:ascii="GHEA Grapalat" w:eastAsiaTheme="minorHAnsi" w:hAnsi="GHEA Grapalat" w:cstheme="minorBidi"/>
        </w:rPr>
        <w:t xml:space="preserve">крайнего </w:t>
      </w:r>
      <w:r w:rsidR="00770F29" w:rsidRPr="00AA4C59">
        <w:rPr>
          <w:rFonts w:ascii="GHEA Grapalat" w:eastAsiaTheme="minorHAnsi" w:hAnsi="GHEA Grapalat" w:cstheme="minorBidi"/>
        </w:rPr>
        <w:t xml:space="preserve">срока </w:t>
      </w:r>
      <w:r w:rsidRPr="00B138F3">
        <w:rPr>
          <w:rFonts w:ascii="GHEA Grapalat" w:eastAsiaTheme="minorHAnsi" w:hAnsi="GHEA Grapalat" w:cstheme="minorBidi"/>
        </w:rPr>
        <w:t xml:space="preserve">подачи принципалом </w:t>
      </w:r>
      <w:r w:rsidR="00770F29" w:rsidRPr="00B138F3">
        <w:rPr>
          <w:rFonts w:ascii="GHEA Grapalat" w:eastAsiaTheme="minorHAnsi" w:hAnsi="GHEA Grapalat" w:cstheme="minorBidi"/>
        </w:rPr>
        <w:t>заяв</w:t>
      </w:r>
      <w:r w:rsidR="00770F29">
        <w:rPr>
          <w:rFonts w:ascii="GHEA Grapalat" w:eastAsiaTheme="minorHAnsi" w:hAnsi="GHEA Grapalat" w:cstheme="minorBidi"/>
        </w:rPr>
        <w:t>ок</w:t>
      </w:r>
      <w:r w:rsidR="00770F29" w:rsidRPr="00B138F3">
        <w:rPr>
          <w:rFonts w:ascii="GHEA Grapalat" w:eastAsiaTheme="minorHAnsi" w:hAnsi="GHEA Grapalat" w:cstheme="minorBidi"/>
        </w:rPr>
        <w:t xml:space="preserve"> </w:t>
      </w:r>
      <w:r w:rsidRPr="00B138F3">
        <w:rPr>
          <w:rFonts w:ascii="GHEA Grapalat" w:eastAsiaTheme="minorHAnsi" w:hAnsi="GHEA Grapalat" w:cstheme="minorBidi"/>
        </w:rPr>
        <w:t>на участие в организованной бенефициаром процедуре закупок под кодом   ________________________________.</w:t>
      </w:r>
    </w:p>
    <w:p w:rsidR="00BF7253" w:rsidRPr="00B138F3" w:rsidRDefault="00BF7253" w:rsidP="00770F29">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6947EF" w:rsidRDefault="007A4FB9" w:rsidP="007A4FB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977">
        <w:rPr>
          <w:rFonts w:ascii="GHEA Grapalat" w:eastAsiaTheme="minorHAnsi" w:hAnsi="GHEA Grapalat" w:cstheme="minorBidi"/>
        </w:rPr>
        <w:t xml:space="preserve">Информацию о факте предоставления настоящей гарантии </w:t>
      </w:r>
      <w:r w:rsidR="004B6770" w:rsidRPr="008F0977">
        <w:rPr>
          <w:rFonts w:ascii="GHEA Grapalat" w:eastAsiaTheme="minorHAnsi" w:hAnsi="GHEA Grapalat" w:cstheme="minorBidi"/>
        </w:rPr>
        <w:t>-</w:t>
      </w:r>
      <w:r w:rsidR="004B6770" w:rsidRPr="008F0977">
        <w:t xml:space="preserve"> </w:t>
      </w:r>
      <w:r w:rsidR="004B6770" w:rsidRPr="008F0977">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w:t>
      </w:r>
      <w:r w:rsidRPr="008F0977">
        <w:rPr>
          <w:rFonts w:ascii="GHEA Grapalat" w:eastAsiaTheme="minorHAnsi" w:hAnsi="GHEA Grapalat" w:cstheme="minorBidi"/>
        </w:rPr>
        <w:t>без</w:t>
      </w:r>
      <w:r w:rsidRPr="00402C45">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6947EF">
        <w:rPr>
          <w:rFonts w:ascii="GHEA Grapalat" w:eastAsiaTheme="minorHAnsi" w:hAnsi="GHEA Grapalat" w:cstheme="minorBidi"/>
        </w:rPr>
        <w:t>------------------------</w:t>
      </w:r>
      <w:r w:rsidRPr="00402C45">
        <w:rPr>
          <w:rFonts w:ascii="GHEA Grapalat" w:eastAsiaTheme="minorHAnsi" w:hAnsi="GHEA Grapalat" w:cstheme="minorBidi"/>
        </w:rPr>
        <w:t xml:space="preserve">, </w:t>
      </w:r>
    </w:p>
    <w:p w:rsidR="006947EF" w:rsidRDefault="006947EF" w:rsidP="004C474D">
      <w:pPr>
        <w:pStyle w:val="NormalWeb"/>
        <w:shd w:val="clear" w:color="auto" w:fill="FFFFFF"/>
        <w:spacing w:before="0" w:beforeAutospacing="0" w:after="0" w:afterAutospacing="0"/>
        <w:ind w:firstLine="375"/>
        <w:jc w:val="right"/>
        <w:rPr>
          <w:rFonts w:ascii="GHEA Grapalat" w:eastAsiaTheme="minorHAnsi" w:hAnsi="GHEA Grapalat" w:cstheme="minorBidi"/>
        </w:rPr>
      </w:pPr>
      <w:r>
        <w:rPr>
          <w:rStyle w:val="Strong"/>
          <w:b w:val="0"/>
          <w:bCs w:val="0"/>
          <w:sz w:val="20"/>
          <w:szCs w:val="20"/>
        </w:rPr>
        <w:t>адрес эл. почты секретаря</w:t>
      </w:r>
    </w:p>
    <w:p w:rsidR="007A4FB9" w:rsidRDefault="007A4FB9" w:rsidP="004C474D">
      <w:pPr>
        <w:pStyle w:val="NormalWeb"/>
        <w:shd w:val="clear" w:color="auto" w:fill="FFFFFF"/>
        <w:spacing w:before="0" w:beforeAutospacing="0" w:after="0" w:afterAutospacing="0"/>
        <w:jc w:val="both"/>
        <w:rPr>
          <w:rFonts w:ascii="GHEA Grapalat" w:eastAsiaTheme="minorHAnsi" w:hAnsi="GHEA Grapalat" w:cstheme="minorBidi"/>
        </w:rPr>
      </w:pPr>
      <w:r w:rsidRPr="00402C45">
        <w:rPr>
          <w:rFonts w:ascii="GHEA Grapalat" w:eastAsiaTheme="minorHAnsi" w:hAnsi="GHEA Grapalat" w:cstheme="minorBidi"/>
        </w:rPr>
        <w:lastRenderedPageBreak/>
        <w:t>который указан в упомянутом в настоящем пункте приглашении к процедуре закупок.</w:t>
      </w:r>
    </w:p>
    <w:p w:rsidR="007A4FB9" w:rsidRDefault="007A4FB9" w:rsidP="007A4FB9">
      <w:pPr>
        <w:pStyle w:val="NormalWeb"/>
        <w:shd w:val="clear" w:color="auto" w:fill="FFFFFF"/>
        <w:spacing w:before="0" w:beforeAutospacing="0" w:after="0" w:afterAutospacing="0"/>
        <w:ind w:firstLine="375"/>
        <w:jc w:val="both"/>
        <w:rPr>
          <w:rStyle w:val="Strong"/>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9B09D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9F4D9F" w:rsidRDefault="009F4D9F">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w:t>
      </w:r>
      <w:r w:rsidR="00561817">
        <w:rPr>
          <w:rFonts w:ascii="GHEA Grapalat" w:hAnsi="GHEA Grapalat"/>
          <w:b/>
        </w:rPr>
        <w:t>AShDzB</w:t>
      </w:r>
      <w:r w:rsidRPr="00B138F3">
        <w:rPr>
          <w:rFonts w:ascii="GHEA Grapalat" w:hAnsi="GHEA Grapalat"/>
          <w:b/>
        </w:rPr>
        <w:t>---/---"</w:t>
      </w:r>
      <w:r w:rsidRPr="00B138F3">
        <w:rPr>
          <w:rStyle w:val="FootnoteReference"/>
          <w:rFonts w:ascii="GHEA Grapalat" w:hAnsi="GHEA Grapalat"/>
          <w:b/>
        </w:rPr>
        <w:footnoteReference w:customMarkFollows="1" w:id="18"/>
        <w:t>*</w:t>
      </w:r>
    </w:p>
    <w:p w:rsidR="002A4554" w:rsidRPr="00EC1F84" w:rsidRDefault="002A4554" w:rsidP="0016001A">
      <w:pPr>
        <w:pStyle w:val="BodyTextIndent3"/>
        <w:widowControl w:val="0"/>
        <w:spacing w:after="160" w:line="240" w:lineRule="auto"/>
        <w:jc w:val="center"/>
        <w:rPr>
          <w:rFonts w:ascii="GHEA Grapalat" w:hAnsi="GHEA Grapalat"/>
          <w:sz w:val="24"/>
          <w:szCs w:val="24"/>
        </w:rPr>
      </w:pP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21A31"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29453A">
        <w:rPr>
          <w:rFonts w:ascii="GHEA Grapalat" w:eastAsiaTheme="minorHAnsi" w:hAnsi="GHEA Grapalat" w:cstheme="minorBidi"/>
        </w:rPr>
        <w:t xml:space="preserve">пяти </w:t>
      </w:r>
      <w:r w:rsidRPr="00B138F3">
        <w:rPr>
          <w:rFonts w:ascii="GHEA Grapalat" w:eastAsiaTheme="minorHAnsi" w:hAnsi="GHEA Grapalat" w:cstheme="minorBidi"/>
        </w:rPr>
        <w:t xml:space="preserve">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6578B">
        <w:rPr>
          <w:rFonts w:ascii="GHEA Grapalat" w:eastAsiaTheme="minorHAnsi" w:hAnsi="GHEA Grapalat" w:cstheme="minorBidi"/>
          <w:sz w:val="18"/>
          <w:szCs w:val="18"/>
        </w:rPr>
        <w:t>*</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w:t>
      </w:r>
      <w:r w:rsidR="00DF01E3">
        <w:rPr>
          <w:rFonts w:ascii="GHEA Grapalat" w:eastAsiaTheme="minorHAnsi" w:hAnsi="GHEA Grapalat" w:cstheme="minorBidi"/>
        </w:rPr>
        <w:t xml:space="preserve">с момента выпуска и в силе </w:t>
      </w:r>
      <w:r w:rsidRPr="00886AE6">
        <w:rPr>
          <w:rFonts w:ascii="GHEA Grapalat" w:eastAsiaTheme="minorHAnsi" w:hAnsi="GHEA Grapalat" w:cstheme="minorBidi"/>
        </w:rPr>
        <w:t xml:space="preserve">со дня вступления в силу договора под кодом N________________________ заключаемого  между  бенефициаром </w:t>
      </w:r>
    </w:p>
    <w:p w:rsidR="004A3859" w:rsidRPr="00886AE6" w:rsidRDefault="00DF01E3" w:rsidP="004A3859">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4A3859" w:rsidRPr="00886AE6">
        <w:rPr>
          <w:rFonts w:ascii="GHEA Grapalat" w:eastAsiaTheme="minorHAnsi" w:hAnsi="GHEA Grapalat" w:cstheme="minorBidi"/>
          <w:sz w:val="18"/>
          <w:szCs w:val="18"/>
        </w:rPr>
        <w:t>номер заключаемого договара</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p>
    <w:p w:rsidR="004A3859" w:rsidRPr="00886AE6" w:rsidRDefault="00DF01E3" w:rsidP="004A3859">
      <w:pPr>
        <w:pStyle w:val="NormalWeb"/>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принципалом </w:t>
      </w:r>
      <w:r w:rsidR="004A3859" w:rsidRPr="00886AE6">
        <w:rPr>
          <w:rFonts w:ascii="GHEA Grapalat" w:eastAsiaTheme="minorHAnsi" w:hAnsi="GHEA Grapalat" w:cstheme="minorBidi"/>
        </w:rPr>
        <w:t xml:space="preserve">и  действует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в</w:t>
      </w:r>
      <w:r w:rsidR="004A3859" w:rsidRPr="00886AE6">
        <w:rPr>
          <w:rFonts w:ascii="GHEA Grapalat" w:hAnsi="GHEA Grapalat"/>
        </w:rPr>
        <w:t>ключительно</w:t>
      </w:r>
      <w:r w:rsidR="004A3859" w:rsidRPr="00886AE6">
        <w:rPr>
          <w:rFonts w:ascii="GHEA Grapalat" w:eastAsiaTheme="minorHAnsi" w:hAnsi="GHEA Grapalat" w:cstheme="minorBidi"/>
        </w:rPr>
        <w:t xml:space="preserve">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до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девяностого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рабочего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дня</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следующего за днем </w:t>
      </w:r>
    </w:p>
    <w:p w:rsidR="004A3859" w:rsidRPr="00886AE6" w:rsidRDefault="004A3859" w:rsidP="004A3859">
      <w:pPr>
        <w:pStyle w:val="NormalWeb"/>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NormalWeb"/>
        <w:shd w:val="clear" w:color="auto" w:fill="FFFFFF"/>
        <w:contextualSpacing/>
        <w:jc w:val="center"/>
        <w:rPr>
          <w:rFonts w:eastAsiaTheme="minorHAnsi" w:cstheme="minorBidi"/>
        </w:rPr>
      </w:pPr>
      <w:r w:rsidRPr="00886AE6">
        <w:rPr>
          <w:rFonts w:ascii="GHEA Grapalat" w:eastAsiaTheme="minorHAnsi" w:hAnsi="GHEA Grapalat" w:cstheme="minorBidi"/>
          <w:lang w:val="hy-AM"/>
        </w:rPr>
        <w:lastRenderedPageBreak/>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r w:rsidRPr="00886AE6">
        <w:rPr>
          <w:rFonts w:ascii="GHEA Grapalat" w:eastAsiaTheme="minorHAnsi" w:hAnsi="GHEA Grapalat" w:cstheme="minorBidi"/>
          <w:sz w:val="16"/>
          <w:szCs w:val="16"/>
        </w:rPr>
        <w:t xml:space="preserve">ый </w:t>
      </w:r>
      <w:r w:rsidRPr="00886AE6">
        <w:rPr>
          <w:rFonts w:ascii="GHEA Grapalat" w:eastAsiaTheme="minorHAnsi" w:hAnsi="GHEA Grapalat" w:cstheme="minorBidi"/>
          <w:sz w:val="16"/>
          <w:szCs w:val="16"/>
          <w:lang w:val="hy-AM"/>
        </w:rPr>
        <w:t>заключаемым договором</w:t>
      </w:r>
    </w:p>
    <w:p w:rsidR="00A60C3C" w:rsidRDefault="004A3859" w:rsidP="004A3859">
      <w:pPr>
        <w:pStyle w:val="NormalWeb"/>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5" w:author="Inesa Kocharyan" w:date="2023-07-07T17:29:00Z">
        <w:r w:rsidR="00A60C3C">
          <w:rPr>
            <w:rFonts w:ascii="GHEA Grapalat" w:eastAsiaTheme="minorHAnsi" w:hAnsi="GHEA Grapalat" w:cstheme="minorBidi"/>
          </w:rPr>
          <w:t xml:space="preserve"> </w:t>
        </w:r>
      </w:ins>
      <w:r w:rsidR="00A60C3C">
        <w:rPr>
          <w:rFonts w:ascii="GHEA Grapalat" w:eastAsiaTheme="minorHAnsi" w:hAnsi="GHEA Grapalat" w:cstheme="minorBidi"/>
        </w:rPr>
        <w:t>------------------------------------------------------------------------------------------------</w:t>
      </w:r>
      <w:r w:rsidRPr="00886AE6">
        <w:rPr>
          <w:rFonts w:ascii="GHEA Grapalat" w:eastAsiaTheme="minorHAnsi" w:hAnsi="GHEA Grapalat" w:cstheme="minorBidi"/>
        </w:rPr>
        <w:t xml:space="preserve"> </w:t>
      </w:r>
    </w:p>
    <w:p w:rsidR="00A60C3C" w:rsidRDefault="00A60C3C" w:rsidP="004A3859">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4A3859" w:rsidRPr="00886AE6" w:rsidRDefault="004A3859" w:rsidP="004A3859">
      <w:pPr>
        <w:pStyle w:val="NormalWeb"/>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NormalWeb"/>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51323B"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51323B">
        <w:rPr>
          <w:rFonts w:ascii="GHEA Grapalat" w:hAnsi="GHEA Grapalat"/>
          <w:i/>
          <w:sz w:val="24"/>
          <w:szCs w:val="24"/>
          <w:lang w:val="en-US"/>
        </w:rPr>
        <w:t>ARZNIH</w:t>
      </w:r>
      <w:r w:rsidR="0051323B" w:rsidRPr="0051323B">
        <w:rPr>
          <w:rFonts w:ascii="GHEA Grapalat" w:hAnsi="GHEA Grapalat"/>
          <w:i/>
          <w:sz w:val="24"/>
          <w:szCs w:val="24"/>
        </w:rPr>
        <w:t>-</w:t>
      </w:r>
      <w:r w:rsidR="0051323B" w:rsidRPr="009044F1">
        <w:rPr>
          <w:rFonts w:ascii="GHEA Grapalat" w:hAnsi="GHEA Grapalat"/>
          <w:sz w:val="24"/>
          <w:szCs w:val="24"/>
        </w:rPr>
        <w:t>BM</w:t>
      </w:r>
      <w:r w:rsidR="0051323B">
        <w:rPr>
          <w:rFonts w:ascii="GHEA Grapalat" w:hAnsi="GHEA Grapalat"/>
          <w:sz w:val="24"/>
          <w:szCs w:val="24"/>
        </w:rPr>
        <w:t>AShDzB</w:t>
      </w:r>
      <w:r w:rsidR="0051323B" w:rsidRPr="0051323B">
        <w:rPr>
          <w:rFonts w:ascii="GHEA Grapalat" w:hAnsi="GHEA Grapalat"/>
          <w:i/>
          <w:sz w:val="24"/>
          <w:szCs w:val="24"/>
        </w:rPr>
        <w:t>-2025/1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D37511">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3B43A2">
        <w:rPr>
          <w:rFonts w:ascii="GHEA Grapalat" w:eastAsiaTheme="minorHAnsi" w:hAnsi="GHEA Grapalat" w:cstheme="minorBidi"/>
          <w:sz w:val="18"/>
          <w:szCs w:val="18"/>
        </w:rPr>
        <w:t>*</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w:t>
      </w:r>
      <w:r w:rsidR="00230DB1">
        <w:rPr>
          <w:rFonts w:ascii="GHEA Grapalat" w:eastAsiaTheme="minorHAnsi" w:hAnsi="GHEA Grapalat" w:cstheme="minorBidi"/>
        </w:rPr>
        <w:t xml:space="preserve">с момента выпуска и в силе </w:t>
      </w:r>
      <w:r w:rsidRPr="00CE3E7A">
        <w:rPr>
          <w:rFonts w:ascii="GHEA Grapalat" w:eastAsiaTheme="minorHAnsi" w:hAnsi="GHEA Grapalat" w:cstheme="minorBidi"/>
        </w:rPr>
        <w:t>со дня вступления в силу договора N________________________ заключаемого  между  бенефициаром и</w:t>
      </w:r>
      <w:del w:id="16" w:author="Inesa Kocharyan" w:date="2023-07-07T17:32:00Z">
        <w:r w:rsidRPr="00CE3E7A" w:rsidDel="00230DB1">
          <w:rPr>
            <w:rFonts w:ascii="GHEA Grapalat" w:eastAsiaTheme="minorHAnsi" w:hAnsi="GHEA Grapalat" w:cstheme="minorBidi"/>
          </w:rPr>
          <w:delText xml:space="preserve"> </w:delText>
        </w:r>
      </w:del>
      <w:r w:rsidRPr="00CE3E7A">
        <w:rPr>
          <w:rFonts w:ascii="GHEA Grapalat" w:eastAsiaTheme="minorHAnsi" w:hAnsi="GHEA Grapalat" w:cstheme="minorBidi"/>
        </w:rPr>
        <w:t xml:space="preserve">    </w:t>
      </w:r>
    </w:p>
    <w:p w:rsidR="00851A6D" w:rsidRPr="00CE3E7A" w:rsidRDefault="00230DB1" w:rsidP="00851A6D">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lastRenderedPageBreak/>
        <w:t xml:space="preserve">              </w:t>
      </w:r>
      <w:r w:rsidR="00851A6D"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p>
    <w:p w:rsidR="00851A6D" w:rsidRPr="00CE3E7A" w:rsidRDefault="00230DB1" w:rsidP="00851A6D">
      <w:pPr>
        <w:pStyle w:val="NormalWeb"/>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принципалом </w:t>
      </w:r>
      <w:r w:rsidR="00851A6D" w:rsidRPr="00CE3E7A">
        <w:rPr>
          <w:rFonts w:ascii="GHEA Grapalat" w:eastAsiaTheme="minorHAnsi" w:hAnsi="GHEA Grapalat" w:cstheme="minorBidi"/>
        </w:rPr>
        <w:t xml:space="preserve">и действует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в</w:t>
      </w:r>
      <w:r w:rsidR="00851A6D" w:rsidRPr="00CE3E7A">
        <w:rPr>
          <w:rFonts w:ascii="GHEA Grapalat" w:hAnsi="GHEA Grapalat"/>
        </w:rPr>
        <w:t>ключительно</w:t>
      </w:r>
      <w:r w:rsidR="00851A6D" w:rsidRPr="00CE3E7A">
        <w:rPr>
          <w:rFonts w:ascii="GHEA Grapalat" w:eastAsiaTheme="minorHAnsi" w:hAnsi="GHEA Grapalat" w:cstheme="minorBidi"/>
        </w:rPr>
        <w:t xml:space="preserve">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девяностого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рабочего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дня</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следующего за днем </w:t>
      </w:r>
    </w:p>
    <w:p w:rsidR="00851A6D" w:rsidRPr="00CE3E7A" w:rsidRDefault="00851A6D" w:rsidP="00851A6D">
      <w:pPr>
        <w:pStyle w:val="NormalWeb"/>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NormalWeb"/>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2E4710"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2E4710">
        <w:rPr>
          <w:rFonts w:ascii="GHEA Grapalat" w:eastAsiaTheme="minorHAnsi" w:hAnsi="GHEA Grapalat" w:cstheme="minorBidi"/>
        </w:rPr>
        <w:t>--------------------------------------------------------------------------------------------------</w:t>
      </w:r>
    </w:p>
    <w:p w:rsidR="002E4710" w:rsidRDefault="002E4710" w:rsidP="00851A6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851A6D" w:rsidRPr="00CE3E7A"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NormalWeb"/>
        <w:shd w:val="clear" w:color="auto" w:fill="FFFFFF"/>
        <w:contextualSpacing/>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7D0798" w:rsidRPr="00742B79" w:rsidRDefault="007D0798" w:rsidP="007D0798">
      <w:pPr>
        <w:widowControl w:val="0"/>
        <w:spacing w:after="160"/>
        <w:ind w:firstLine="567"/>
        <w:jc w:val="right"/>
        <w:rPr>
          <w:rFonts w:ascii="GHEA Grapalat" w:hAnsi="GHEA Grapalat" w:cs="Arial"/>
          <w:b/>
          <w:lang w:val="hy-AM"/>
        </w:rPr>
      </w:pPr>
      <w:r w:rsidRPr="00742B79">
        <w:rPr>
          <w:rFonts w:ascii="GHEA Grapalat" w:hAnsi="GHEA Grapalat"/>
          <w:b/>
        </w:rPr>
        <w:t>Приложение № 5</w:t>
      </w:r>
      <w:r w:rsidRPr="00742B79">
        <w:rPr>
          <w:rFonts w:ascii="GHEA Grapalat" w:hAnsi="GHEA Grapalat"/>
          <w:b/>
          <w:lang w:val="hy-AM"/>
        </w:rPr>
        <w:t>.2</w:t>
      </w:r>
    </w:p>
    <w:p w:rsidR="007D0798" w:rsidRPr="0051323B" w:rsidRDefault="007D0798" w:rsidP="007D0798">
      <w:pPr>
        <w:pStyle w:val="BodyTextIndent3"/>
        <w:widowControl w:val="0"/>
        <w:spacing w:after="160" w:line="240" w:lineRule="auto"/>
        <w:jc w:val="right"/>
        <w:rPr>
          <w:rFonts w:ascii="GHEA Grapalat" w:hAnsi="GHEA Grapalat" w:cs="Arial"/>
          <w:b/>
          <w:sz w:val="24"/>
          <w:szCs w:val="24"/>
        </w:rPr>
      </w:pPr>
      <w:r w:rsidRPr="00742B79">
        <w:rPr>
          <w:rFonts w:ascii="GHEA Grapalat" w:hAnsi="GHEA Grapalat"/>
          <w:b/>
          <w:sz w:val="24"/>
          <w:szCs w:val="24"/>
        </w:rPr>
        <w:t xml:space="preserve">к Приглашению под кодом </w:t>
      </w:r>
      <w:r w:rsidR="0051323B">
        <w:rPr>
          <w:rFonts w:ascii="GHEA Grapalat" w:hAnsi="GHEA Grapalat"/>
          <w:i/>
          <w:sz w:val="24"/>
          <w:szCs w:val="24"/>
          <w:lang w:val="en-US"/>
        </w:rPr>
        <w:t>ARZNIH</w:t>
      </w:r>
      <w:r w:rsidR="0051323B" w:rsidRPr="0051323B">
        <w:rPr>
          <w:rFonts w:ascii="GHEA Grapalat" w:hAnsi="GHEA Grapalat"/>
          <w:i/>
          <w:sz w:val="24"/>
          <w:szCs w:val="24"/>
        </w:rPr>
        <w:t>-</w:t>
      </w:r>
      <w:r w:rsidR="0051323B" w:rsidRPr="009044F1">
        <w:rPr>
          <w:rFonts w:ascii="GHEA Grapalat" w:hAnsi="GHEA Grapalat"/>
          <w:sz w:val="24"/>
          <w:szCs w:val="24"/>
        </w:rPr>
        <w:t>BM</w:t>
      </w:r>
      <w:r w:rsidR="0051323B">
        <w:rPr>
          <w:rFonts w:ascii="GHEA Grapalat" w:hAnsi="GHEA Grapalat"/>
          <w:sz w:val="24"/>
          <w:szCs w:val="24"/>
        </w:rPr>
        <w:t>AShDzB</w:t>
      </w:r>
      <w:r w:rsidR="0051323B" w:rsidRPr="0051323B">
        <w:rPr>
          <w:rFonts w:ascii="GHEA Grapalat" w:hAnsi="GHEA Grapalat"/>
          <w:i/>
          <w:sz w:val="24"/>
          <w:szCs w:val="24"/>
        </w:rPr>
        <w:t>-2025/1</w:t>
      </w:r>
    </w:p>
    <w:p w:rsidR="007D0798" w:rsidRPr="00742B79" w:rsidRDefault="007D0798" w:rsidP="007D0798">
      <w:pPr>
        <w:widowControl w:val="0"/>
        <w:spacing w:after="160"/>
        <w:ind w:left="567" w:right="565"/>
        <w:jc w:val="center"/>
        <w:rPr>
          <w:rFonts w:ascii="GHEA Grapalat" w:hAnsi="GHEA Grapalat"/>
          <w:b/>
        </w:rPr>
      </w:pPr>
    </w:p>
    <w:p w:rsidR="007D0798" w:rsidRPr="00742B79" w:rsidRDefault="007D0798" w:rsidP="007D0798">
      <w:pPr>
        <w:pStyle w:val="BodyTextIndent3"/>
        <w:widowControl w:val="0"/>
        <w:spacing w:after="160" w:line="240" w:lineRule="auto"/>
        <w:jc w:val="center"/>
        <w:rPr>
          <w:rFonts w:ascii="GHEA Grapalat" w:hAnsi="GHEA Grapalat"/>
          <w:sz w:val="24"/>
          <w:szCs w:val="24"/>
          <w:lang w:val="hy-AM"/>
        </w:rPr>
      </w:pPr>
      <w:r w:rsidRPr="00742B79">
        <w:rPr>
          <w:rFonts w:ascii="GHEA Grapalat" w:hAnsi="GHEA Grapalat"/>
          <w:sz w:val="24"/>
          <w:szCs w:val="24"/>
        </w:rPr>
        <w:t xml:space="preserve">ГАРАНТИЯ </w:t>
      </w:r>
      <w:r w:rsidRPr="00742B79">
        <w:rPr>
          <w:rFonts w:ascii="GHEA Grapalat" w:hAnsi="GHEA Grapalat"/>
          <w:sz w:val="24"/>
          <w:szCs w:val="24"/>
          <w:lang w:val="en-US"/>
        </w:rPr>
        <w:t>N</w:t>
      </w:r>
      <w:r w:rsidRPr="00742B79">
        <w:rPr>
          <w:rFonts w:ascii="GHEA Grapalat" w:hAnsi="GHEA Grapalat"/>
          <w:sz w:val="24"/>
          <w:szCs w:val="24"/>
          <w:lang w:val="hy-AM"/>
        </w:rPr>
        <w:t>________</w:t>
      </w:r>
    </w:p>
    <w:p w:rsidR="007D0798" w:rsidRPr="00742B79" w:rsidRDefault="007D0798" w:rsidP="007D0798">
      <w:pPr>
        <w:widowControl w:val="0"/>
        <w:spacing w:after="160"/>
        <w:ind w:left="567" w:right="565"/>
        <w:jc w:val="center"/>
        <w:rPr>
          <w:rFonts w:ascii="GHEA Grapalat" w:hAnsi="GHEA Grapalat"/>
          <w:b/>
        </w:rPr>
      </w:pPr>
      <w:r w:rsidRPr="00742B79">
        <w:rPr>
          <w:rFonts w:ascii="GHEA Grapalat" w:hAnsi="GHEA Grapalat"/>
          <w:b/>
        </w:rPr>
        <w:t>(обеспечение предоплаты)</w:t>
      </w:r>
    </w:p>
    <w:p w:rsidR="007D0798" w:rsidRPr="00742B79" w:rsidRDefault="007D0798" w:rsidP="007D0798">
      <w:pPr>
        <w:widowControl w:val="0"/>
        <w:spacing w:after="160"/>
        <w:ind w:left="567" w:right="565"/>
        <w:jc w:val="center"/>
        <w:rPr>
          <w:rFonts w:ascii="GHEA Grapalat" w:hAnsi="GHEA Grapalat"/>
          <w:b/>
        </w:rPr>
      </w:pPr>
    </w:p>
    <w:p w:rsidR="007D0798" w:rsidRPr="00742B79" w:rsidRDefault="007D0798" w:rsidP="007D0798">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742B79">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42B79">
        <w:rPr>
          <w:rFonts w:eastAsiaTheme="minorHAnsi" w:cstheme="minorBidi"/>
        </w:rPr>
        <w:t>N</w:t>
      </w:r>
      <w:r w:rsidRPr="00742B79">
        <w:rPr>
          <w:rFonts w:eastAsiaTheme="minorHAnsi" w:cstheme="minorBidi"/>
          <w:lang w:val="hy-AM"/>
        </w:rPr>
        <w:t xml:space="preserve">  </w:t>
      </w:r>
      <w:r w:rsidRPr="00742B79">
        <w:rPr>
          <w:rStyle w:val="Strong"/>
          <w:rFonts w:ascii="GHEA Grapalat" w:hAnsi="GHEA Grapalat"/>
          <w:sz w:val="20"/>
          <w:szCs w:val="20"/>
          <w:u w:val="single"/>
          <w:lang w:val="hy-AM"/>
        </w:rPr>
        <w:tab/>
      </w:r>
      <w:r w:rsidRPr="00742B79">
        <w:rPr>
          <w:rStyle w:val="Strong"/>
          <w:rFonts w:ascii="GHEA Grapalat" w:hAnsi="GHEA Grapalat"/>
          <w:sz w:val="20"/>
          <w:szCs w:val="20"/>
          <w:u w:val="single"/>
        </w:rPr>
        <w:t>___________</w:t>
      </w:r>
      <w:r w:rsidRPr="00742B79">
        <w:rPr>
          <w:rFonts w:ascii="GHEA Grapalat" w:eastAsiaTheme="minorHAnsi" w:hAnsi="GHEA Grapalat" w:cstheme="minorBidi"/>
        </w:rPr>
        <w:t>заключаемым между</w:t>
      </w:r>
    </w:p>
    <w:p w:rsidR="007D0798" w:rsidRPr="00742B79" w:rsidRDefault="007D0798" w:rsidP="007D0798">
      <w:pPr>
        <w:pStyle w:val="NormalWeb"/>
        <w:shd w:val="clear" w:color="auto" w:fill="FFFFFF"/>
        <w:spacing w:before="0" w:beforeAutospacing="0" w:after="0" w:afterAutospacing="0"/>
        <w:jc w:val="both"/>
        <w:rPr>
          <w:rFonts w:ascii="GHEA Grapalat" w:eastAsiaTheme="minorHAnsi" w:hAnsi="GHEA Grapalat" w:cstheme="minorBidi"/>
        </w:rPr>
      </w:pPr>
      <w:r w:rsidRPr="00742B79">
        <w:rPr>
          <w:rStyle w:val="Strong"/>
          <w:rFonts w:ascii="GHEA Grapalat" w:hAnsi="GHEA Grapalat"/>
          <w:sz w:val="20"/>
          <w:szCs w:val="20"/>
        </w:rPr>
        <w:t xml:space="preserve">                                                    </w:t>
      </w:r>
      <w:r w:rsidRPr="00742B79">
        <w:rPr>
          <w:rStyle w:val="Strong"/>
          <w:rFonts w:ascii="GHEA Grapalat" w:hAnsi="GHEA Grapalat"/>
          <w:b w:val="0"/>
          <w:sz w:val="20"/>
          <w:szCs w:val="20"/>
        </w:rPr>
        <w:t xml:space="preserve">   </w:t>
      </w:r>
      <w:r w:rsidRPr="00742B79">
        <w:rPr>
          <w:rStyle w:val="Strong"/>
          <w:rFonts w:ascii="GHEA Grapalat" w:hAnsi="GHEA Grapalat"/>
          <w:b w:val="0"/>
          <w:sz w:val="20"/>
          <w:szCs w:val="20"/>
          <w:lang w:val="hy-AM"/>
        </w:rPr>
        <w:tab/>
      </w:r>
      <w:r w:rsidRPr="00742B79">
        <w:rPr>
          <w:rStyle w:val="Strong"/>
          <w:rFonts w:ascii="GHEA Grapalat" w:hAnsi="GHEA Grapalat"/>
          <w:b w:val="0"/>
          <w:sz w:val="20"/>
          <w:szCs w:val="20"/>
          <w:lang w:val="hy-AM"/>
        </w:rPr>
        <w:tab/>
      </w:r>
      <w:r w:rsidRPr="00742B79">
        <w:rPr>
          <w:rStyle w:val="Strong"/>
          <w:rFonts w:ascii="GHEA Grapalat" w:hAnsi="GHEA Grapalat"/>
          <w:b w:val="0"/>
          <w:sz w:val="20"/>
          <w:szCs w:val="20"/>
        </w:rPr>
        <w:t xml:space="preserve">           </w:t>
      </w:r>
      <w:r w:rsidRPr="00742B79">
        <w:rPr>
          <w:rStyle w:val="Strong"/>
          <w:rFonts w:ascii="GHEA Grapalat" w:hAnsi="GHEA Grapalat"/>
          <w:b w:val="0"/>
          <w:sz w:val="16"/>
          <w:szCs w:val="16"/>
        </w:rPr>
        <w:t>номер заключаемого договора</w:t>
      </w:r>
      <w:r w:rsidRPr="00742B79">
        <w:rPr>
          <w:rFonts w:ascii="GHEA Grapalat" w:eastAsiaTheme="minorHAnsi" w:hAnsi="GHEA Grapalat" w:cstheme="minorBidi"/>
        </w:rPr>
        <w:t xml:space="preserve"> </w:t>
      </w:r>
    </w:p>
    <w:p w:rsidR="007D0798" w:rsidRPr="00742B79" w:rsidRDefault="007D0798" w:rsidP="007D079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42B79">
        <w:rPr>
          <w:rFonts w:ascii="GHEA Grapalat" w:hAnsi="GHEA Grapalat"/>
          <w:sz w:val="20"/>
          <w:szCs w:val="20"/>
          <w:u w:val="single"/>
        </w:rPr>
        <w:t>______________________</w:t>
      </w:r>
      <w:r w:rsidRPr="00742B79">
        <w:rPr>
          <w:rFonts w:ascii="GHEA Grapalat" w:hAnsi="GHEA Grapalat"/>
          <w:sz w:val="20"/>
          <w:szCs w:val="20"/>
          <w:lang w:val="hy-AM"/>
        </w:rPr>
        <w:t xml:space="preserve"> </w:t>
      </w:r>
      <w:r w:rsidRPr="00742B79">
        <w:rPr>
          <w:rFonts w:ascii="GHEA Grapalat" w:eastAsiaTheme="minorHAnsi" w:hAnsi="GHEA Grapalat" w:cstheme="minorBidi"/>
        </w:rPr>
        <w:t xml:space="preserve">   (далее-бенефициар)   и</w:t>
      </w:r>
      <w:r w:rsidRPr="00742B79">
        <w:rPr>
          <w:rStyle w:val="Strong"/>
          <w:rFonts w:ascii="GHEA Grapalat" w:hAnsi="GHEA Grapalat"/>
          <w:b w:val="0"/>
          <w:sz w:val="20"/>
          <w:szCs w:val="20"/>
        </w:rPr>
        <w:t xml:space="preserve">   </w:t>
      </w:r>
      <w:r w:rsidRPr="00742B79">
        <w:rPr>
          <w:rStyle w:val="Strong"/>
          <w:rFonts w:ascii="GHEA Grapalat" w:hAnsi="GHEA Grapalat"/>
          <w:b w:val="0"/>
          <w:sz w:val="20"/>
          <w:szCs w:val="20"/>
          <w:u w:val="single"/>
          <w:lang w:val="hy-AM"/>
        </w:rPr>
        <w:tab/>
      </w:r>
      <w:r w:rsidRPr="00742B79">
        <w:rPr>
          <w:rStyle w:val="Strong"/>
          <w:rFonts w:ascii="GHEA Grapalat" w:hAnsi="GHEA Grapalat"/>
          <w:b w:val="0"/>
          <w:sz w:val="20"/>
          <w:szCs w:val="20"/>
          <w:u w:val="single"/>
          <w:lang w:val="hy-AM"/>
        </w:rPr>
        <w:tab/>
      </w:r>
      <w:r w:rsidRPr="00742B79">
        <w:rPr>
          <w:rStyle w:val="Strong"/>
          <w:rFonts w:ascii="GHEA Grapalat" w:hAnsi="GHEA Grapalat"/>
          <w:b w:val="0"/>
          <w:sz w:val="20"/>
          <w:szCs w:val="20"/>
          <w:u w:val="single"/>
          <w:lang w:val="hy-AM"/>
        </w:rPr>
        <w:tab/>
      </w:r>
      <w:r w:rsidRPr="00742B79">
        <w:rPr>
          <w:rStyle w:val="Strong"/>
          <w:rFonts w:ascii="GHEA Grapalat" w:hAnsi="GHEA Grapalat"/>
          <w:b w:val="0"/>
          <w:sz w:val="20"/>
          <w:szCs w:val="20"/>
          <w:u w:val="single"/>
          <w:lang w:val="hy-AM"/>
        </w:rPr>
        <w:tab/>
      </w:r>
      <w:r w:rsidRPr="00742B79">
        <w:rPr>
          <w:rFonts w:eastAsiaTheme="minorHAnsi" w:cstheme="minorBidi"/>
        </w:rPr>
        <w:t xml:space="preserve">    </w:t>
      </w:r>
    </w:p>
    <w:p w:rsidR="007D0798" w:rsidRPr="00742B79" w:rsidRDefault="007D0798" w:rsidP="007D0798">
      <w:pPr>
        <w:pStyle w:val="NormalWeb"/>
        <w:shd w:val="clear" w:color="auto" w:fill="FFFFFF"/>
        <w:spacing w:before="0" w:beforeAutospacing="0" w:after="0" w:afterAutospacing="0"/>
        <w:ind w:left="-142"/>
        <w:rPr>
          <w:rStyle w:val="Strong"/>
          <w:rFonts w:ascii="GHEA Grapalat" w:hAnsi="GHEA Grapalat"/>
          <w:b w:val="0"/>
          <w:sz w:val="16"/>
          <w:szCs w:val="16"/>
        </w:rPr>
      </w:pPr>
      <w:r w:rsidRPr="00742B79">
        <w:rPr>
          <w:rStyle w:val="Strong"/>
          <w:rFonts w:ascii="GHEA Grapalat" w:hAnsi="GHEA Grapalat"/>
          <w:b w:val="0"/>
          <w:sz w:val="18"/>
          <w:szCs w:val="18"/>
        </w:rPr>
        <w:t xml:space="preserve"> </w:t>
      </w:r>
      <w:r w:rsidRPr="00742B79">
        <w:rPr>
          <w:rStyle w:val="Strong"/>
          <w:rFonts w:ascii="GHEA Grapalat" w:hAnsi="GHEA Grapalat"/>
          <w:b w:val="0"/>
          <w:sz w:val="16"/>
          <w:szCs w:val="16"/>
        </w:rPr>
        <w:t>наименование заказчика                                                                  наименование отобранного участника</w:t>
      </w:r>
    </w:p>
    <w:p w:rsidR="007D0798" w:rsidRPr="00742B79" w:rsidRDefault="007D0798" w:rsidP="007D0798">
      <w:pPr>
        <w:pStyle w:val="NormalWeb"/>
        <w:shd w:val="clear" w:color="auto" w:fill="FFFFFF"/>
        <w:spacing w:before="0" w:beforeAutospacing="0" w:after="0" w:afterAutospacing="0"/>
        <w:ind w:left="-142"/>
        <w:rPr>
          <w:rFonts w:cs="Sylfaen"/>
          <w:sz w:val="16"/>
          <w:szCs w:val="16"/>
          <w:vertAlign w:val="superscript"/>
          <w:lang w:val="hy-AM"/>
        </w:rPr>
      </w:pPr>
      <w:r w:rsidRPr="00742B79">
        <w:rPr>
          <w:rStyle w:val="Strong"/>
          <w:rFonts w:ascii="GHEA Grapalat" w:hAnsi="GHEA Grapalat"/>
          <w:b w:val="0"/>
          <w:sz w:val="16"/>
          <w:szCs w:val="16"/>
        </w:rPr>
        <w:t xml:space="preserve">                                                                </w:t>
      </w:r>
      <w:r w:rsidRPr="00742B79">
        <w:rPr>
          <w:rStyle w:val="Strong"/>
          <w:rFonts w:ascii="GHEA Grapalat" w:hAnsi="GHEA Grapalat"/>
          <w:b w:val="0"/>
          <w:sz w:val="16"/>
          <w:szCs w:val="16"/>
          <w:lang w:val="hy-AM"/>
        </w:rPr>
        <w:tab/>
      </w:r>
    </w:p>
    <w:p w:rsidR="007D0798" w:rsidRPr="00742B79" w:rsidRDefault="007D0798" w:rsidP="007D0798">
      <w:pPr>
        <w:pStyle w:val="NormalWeb"/>
        <w:shd w:val="clear" w:color="auto" w:fill="FFFFFF"/>
        <w:spacing w:before="0" w:beforeAutospacing="0" w:after="0" w:afterAutospacing="0"/>
        <w:jc w:val="both"/>
        <w:rPr>
          <w:rFonts w:ascii="GHEA Grapalat" w:hAnsi="GHEA Grapalat"/>
          <w:sz w:val="20"/>
          <w:szCs w:val="20"/>
        </w:rPr>
      </w:pPr>
      <w:r w:rsidRPr="00742B79">
        <w:rPr>
          <w:rFonts w:eastAsiaTheme="minorHAnsi" w:cstheme="minorBidi"/>
        </w:rPr>
        <w:t>(</w:t>
      </w:r>
      <w:r w:rsidRPr="00742B79">
        <w:rPr>
          <w:rFonts w:ascii="GHEA Grapalat" w:eastAsiaTheme="minorHAnsi" w:hAnsi="GHEA Grapalat" w:cstheme="minorBidi"/>
        </w:rPr>
        <w:t xml:space="preserve">далее-принципал). </w:t>
      </w:r>
    </w:p>
    <w:p w:rsidR="007D0798" w:rsidRPr="00FC3A49"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r w:rsidRPr="00FC3A49">
        <w:rPr>
          <w:rStyle w:val="Strong"/>
          <w:rFonts w:ascii="GHEA Grapalat" w:hAnsi="GHEA Grapalat"/>
          <w:color w:val="FF0000"/>
          <w:sz w:val="20"/>
          <w:szCs w:val="20"/>
          <w:lang w:val="hy-AM"/>
        </w:rPr>
        <w:tab/>
      </w:r>
      <w:r w:rsidRPr="00FC3A49">
        <w:rPr>
          <w:rStyle w:val="Strong"/>
          <w:rFonts w:ascii="GHEA Grapalat" w:hAnsi="GHEA Grapalat"/>
          <w:color w:val="FF0000"/>
          <w:sz w:val="20"/>
          <w:szCs w:val="20"/>
          <w:lang w:val="hy-AM"/>
        </w:rPr>
        <w:tab/>
      </w:r>
      <w:r w:rsidRPr="00FC3A49">
        <w:rPr>
          <w:rFonts w:eastAsiaTheme="minorHAnsi" w:cstheme="minorBidi"/>
          <w:color w:val="FF0000"/>
        </w:rPr>
        <w:t xml:space="preserve"> </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lang w:val="hy-AM"/>
        </w:rPr>
      </w:pPr>
      <w:r w:rsidRPr="00616AAA">
        <w:rPr>
          <w:rFonts w:ascii="GHEA Grapalat" w:eastAsiaTheme="minorHAnsi" w:hAnsi="GHEA Grapalat" w:cstheme="minorBidi"/>
        </w:rPr>
        <w:t xml:space="preserve">  2.  По гарантии </w:t>
      </w:r>
      <w:r w:rsidRPr="00616AAA">
        <w:rPr>
          <w:rFonts w:ascii="GHEA Grapalat" w:eastAsiaTheme="minorHAnsi" w:hAnsi="GHEA Grapalat" w:cstheme="minorBidi"/>
          <w:lang w:val="hy-AM"/>
        </w:rPr>
        <w:t xml:space="preserve">---------------------------------------------------------------------------- </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7D0798" w:rsidRPr="00616AAA" w:rsidRDefault="007D0798" w:rsidP="007D0798">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C5078">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6F3FF8">
        <w:rPr>
          <w:rFonts w:ascii="GHEA Grapalat" w:eastAsiaTheme="minorHAnsi" w:hAnsi="GHEA Grapalat" w:cstheme="minorBidi"/>
          <w:sz w:val="18"/>
          <w:szCs w:val="18"/>
        </w:rPr>
        <w:t>*</w:t>
      </w:r>
    </w:p>
    <w:p w:rsidR="007D0798" w:rsidRPr="00616AAA" w:rsidRDefault="007D0798" w:rsidP="007D079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rsidR="007D0798" w:rsidRPr="00616AAA" w:rsidRDefault="007D0798" w:rsidP="007D079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D0798" w:rsidRPr="00C43D00" w:rsidRDefault="007D0798" w:rsidP="007D0798">
      <w:pPr>
        <w:pStyle w:val="NormalWeb"/>
        <w:shd w:val="clear" w:color="auto" w:fill="FFFFFF"/>
        <w:ind w:firstLine="374"/>
        <w:contextualSpacing/>
        <w:jc w:val="both"/>
        <w:rPr>
          <w:rFonts w:ascii="GHEA Grapalat" w:eastAsiaTheme="minorHAnsi" w:hAnsi="GHEA Grapalat" w:cstheme="minorBidi"/>
        </w:rPr>
      </w:pPr>
      <w:r w:rsidRPr="00C43D00">
        <w:rPr>
          <w:rFonts w:ascii="GHEA Grapalat" w:eastAsiaTheme="minorHAnsi" w:hAnsi="GHEA Grapalat" w:cstheme="minorBidi"/>
        </w:rPr>
        <w:t xml:space="preserve">5. Гарантия действует </w:t>
      </w:r>
      <w:r w:rsidR="00E22448">
        <w:rPr>
          <w:rFonts w:ascii="GHEA Grapalat" w:eastAsiaTheme="minorHAnsi" w:hAnsi="GHEA Grapalat" w:cstheme="minorBidi"/>
        </w:rPr>
        <w:t xml:space="preserve">с момента выпуска и в силе </w:t>
      </w:r>
      <w:r w:rsidRPr="00C43D00">
        <w:rPr>
          <w:rFonts w:ascii="GHEA Grapalat" w:eastAsiaTheme="minorHAnsi" w:hAnsi="GHEA Grapalat" w:cstheme="minorBidi"/>
        </w:rPr>
        <w:t>со дня вступления в силу договора N________________________ заключаемого  между  бенефициаром и</w:t>
      </w:r>
      <w:del w:id="17" w:author="Inesa Kocharyan" w:date="2023-07-07T17:34:00Z">
        <w:r w:rsidRPr="00C43D00" w:rsidDel="00E22448">
          <w:rPr>
            <w:rFonts w:ascii="GHEA Grapalat" w:eastAsiaTheme="minorHAnsi" w:hAnsi="GHEA Grapalat" w:cstheme="minorBidi"/>
          </w:rPr>
          <w:delText xml:space="preserve"> </w:delText>
        </w:r>
      </w:del>
      <w:r w:rsidRPr="00C43D00">
        <w:rPr>
          <w:rFonts w:ascii="GHEA Grapalat" w:eastAsiaTheme="minorHAnsi" w:hAnsi="GHEA Grapalat" w:cstheme="minorBidi"/>
        </w:rPr>
        <w:t xml:space="preserve">    </w:t>
      </w:r>
    </w:p>
    <w:p w:rsidR="007D0798" w:rsidRPr="00C43D00" w:rsidRDefault="00E22448" w:rsidP="007D0798">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7D0798" w:rsidRPr="00C43D00">
        <w:rPr>
          <w:rFonts w:ascii="GHEA Grapalat" w:eastAsiaTheme="minorHAnsi" w:hAnsi="GHEA Grapalat" w:cstheme="minorBidi"/>
          <w:sz w:val="18"/>
          <w:szCs w:val="18"/>
        </w:rPr>
        <w:t>номер заключаемого договара</w:t>
      </w:r>
    </w:p>
    <w:p w:rsidR="007D0798" w:rsidRPr="00C43D00" w:rsidRDefault="007D0798" w:rsidP="007D0798">
      <w:pPr>
        <w:pStyle w:val="NormalWeb"/>
        <w:shd w:val="clear" w:color="auto" w:fill="FFFFFF"/>
        <w:ind w:firstLine="374"/>
        <w:contextualSpacing/>
        <w:jc w:val="both"/>
        <w:rPr>
          <w:rFonts w:ascii="GHEA Grapalat" w:eastAsiaTheme="minorHAnsi" w:hAnsi="GHEA Grapalat" w:cstheme="minorBidi"/>
        </w:rPr>
      </w:pPr>
    </w:p>
    <w:p w:rsidR="007D0798" w:rsidRPr="00C43D00" w:rsidRDefault="00E22448" w:rsidP="007D0798">
      <w:pPr>
        <w:pStyle w:val="NormalWeb"/>
        <w:shd w:val="clear" w:color="auto" w:fill="FFFFFF"/>
        <w:contextualSpacing/>
        <w:jc w:val="both"/>
        <w:rPr>
          <w:rFonts w:ascii="GHEA Grapalat" w:eastAsiaTheme="minorHAnsi" w:hAnsi="GHEA Grapalat" w:cstheme="minorBidi"/>
          <w:lang w:val="hy-AM"/>
        </w:rPr>
      </w:pPr>
      <w:r w:rsidRPr="00C43D00">
        <w:rPr>
          <w:rFonts w:ascii="GHEA Grapalat" w:eastAsiaTheme="minorHAnsi" w:hAnsi="GHEA Grapalat" w:cstheme="minorBidi"/>
        </w:rPr>
        <w:t xml:space="preserve">принципалом </w:t>
      </w:r>
      <w:r w:rsidR="007D0798" w:rsidRPr="00C43D00">
        <w:rPr>
          <w:rFonts w:ascii="GHEA Grapalat" w:eastAsiaTheme="minorHAnsi" w:hAnsi="GHEA Grapalat" w:cstheme="minorBidi"/>
        </w:rPr>
        <w:t xml:space="preserve">и  действует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в</w:t>
      </w:r>
      <w:r w:rsidR="007D0798" w:rsidRPr="00C43D00">
        <w:rPr>
          <w:rFonts w:ascii="GHEA Grapalat" w:hAnsi="GHEA Grapalat"/>
        </w:rPr>
        <w:t>ключительно</w:t>
      </w:r>
      <w:r w:rsidR="007D0798" w:rsidRPr="00C43D00">
        <w:rPr>
          <w:rFonts w:ascii="GHEA Grapalat" w:eastAsiaTheme="minorHAnsi" w:hAnsi="GHEA Grapalat" w:cstheme="minorBidi"/>
        </w:rPr>
        <w:t xml:space="preserve">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до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девяностого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рабочего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дня</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следующего за днем </w:t>
      </w:r>
    </w:p>
    <w:p w:rsidR="007D0798" w:rsidRPr="00C43D00" w:rsidRDefault="007D0798" w:rsidP="007D0798">
      <w:pPr>
        <w:pStyle w:val="NormalWeb"/>
        <w:shd w:val="clear" w:color="auto" w:fill="FFFFFF"/>
        <w:contextualSpacing/>
        <w:jc w:val="both"/>
        <w:rPr>
          <w:rFonts w:ascii="GHEA Grapalat" w:eastAsiaTheme="minorHAnsi" w:hAnsi="GHEA Grapalat" w:cstheme="minorBidi"/>
          <w:sz w:val="18"/>
          <w:szCs w:val="18"/>
          <w:lang w:val="hy-AM"/>
        </w:rPr>
      </w:pPr>
    </w:p>
    <w:p w:rsidR="007D0798" w:rsidRPr="00C43D00" w:rsidRDefault="007D0798" w:rsidP="007D0798">
      <w:pPr>
        <w:pStyle w:val="NormalWeb"/>
        <w:shd w:val="clear" w:color="auto" w:fill="FFFFFF"/>
        <w:contextualSpacing/>
        <w:jc w:val="center"/>
        <w:rPr>
          <w:rFonts w:eastAsiaTheme="minorHAnsi" w:cstheme="minorBidi"/>
        </w:rPr>
      </w:pPr>
      <w:r w:rsidRPr="00C43D00">
        <w:rPr>
          <w:rFonts w:ascii="GHEA Grapalat" w:eastAsiaTheme="minorHAnsi" w:hAnsi="GHEA Grapalat" w:cstheme="minorBidi"/>
          <w:lang w:val="hy-AM"/>
        </w:rPr>
        <w:t>--------------------------------------------------------</w:t>
      </w:r>
      <w:r w:rsidRPr="00C43D00">
        <w:rPr>
          <w:rFonts w:ascii="GHEA Grapalat" w:eastAsiaTheme="minorHAnsi" w:hAnsi="GHEA Grapalat" w:cstheme="minorBidi"/>
        </w:rPr>
        <w:t>------------------</w:t>
      </w:r>
      <w:r w:rsidRPr="00C43D00">
        <w:rPr>
          <w:rFonts w:ascii="GHEA Grapalat" w:eastAsiaTheme="minorHAnsi" w:hAnsi="GHEA Grapalat" w:cstheme="minorBidi"/>
          <w:lang w:val="hy-AM"/>
        </w:rPr>
        <w:t>----------------------</w:t>
      </w:r>
      <w:r w:rsidRPr="00C43D00">
        <w:rPr>
          <w:rFonts w:eastAsiaTheme="minorHAnsi" w:cstheme="minorBidi"/>
        </w:rPr>
        <w:t xml:space="preserve"> </w:t>
      </w:r>
      <w:r w:rsidRPr="00C43D00">
        <w:rPr>
          <w:rFonts w:eastAsiaTheme="minorHAnsi" w:cstheme="minorBidi"/>
          <w:lang w:val="hy-AM"/>
        </w:rPr>
        <w:t>.</w:t>
      </w:r>
      <w:r w:rsidRPr="00C43D00">
        <w:rPr>
          <w:rFonts w:eastAsiaTheme="minorHAnsi" w:cstheme="minorBidi"/>
        </w:rPr>
        <w:t xml:space="preserve">                    </w:t>
      </w:r>
      <w:r w:rsidRPr="00C43D00">
        <w:rPr>
          <w:rFonts w:ascii="GHEA Grapalat" w:hAnsi="GHEA Grapalat"/>
          <w:sz w:val="16"/>
          <w:szCs w:val="16"/>
        </w:rPr>
        <w:t xml:space="preserve"> крайний  срок</w:t>
      </w:r>
      <w:r w:rsidRPr="00C43D00">
        <w:rPr>
          <w:rFonts w:ascii="GHEA Grapalat" w:eastAsiaTheme="minorHAnsi" w:hAnsi="GHEA Grapalat" w:cstheme="minorBidi"/>
          <w:sz w:val="16"/>
          <w:szCs w:val="16"/>
        </w:rPr>
        <w:t xml:space="preserve"> выполнения работ</w:t>
      </w:r>
      <w:r w:rsidRPr="00C43D00">
        <w:rPr>
          <w:rFonts w:ascii="GHEA Grapalat" w:hAnsi="GHEA Grapalat"/>
          <w:sz w:val="16"/>
          <w:szCs w:val="16"/>
        </w:rPr>
        <w:t xml:space="preserve">, предусмотренный заключаемым </w:t>
      </w:r>
      <w:r w:rsidR="00E85BF3">
        <w:rPr>
          <w:rFonts w:ascii="GHEA Grapalat" w:hAnsi="GHEA Grapalat"/>
          <w:sz w:val="16"/>
          <w:szCs w:val="16"/>
        </w:rPr>
        <w:t>договором</w:t>
      </w:r>
    </w:p>
    <w:p w:rsidR="007D0798" w:rsidRPr="00C43D00" w:rsidRDefault="007D0798" w:rsidP="007D0798">
      <w:pPr>
        <w:pStyle w:val="NormalWeb"/>
        <w:shd w:val="clear" w:color="auto" w:fill="FFFFFF"/>
        <w:contextualSpacing/>
        <w:jc w:val="center"/>
        <w:rPr>
          <w:rFonts w:eastAsiaTheme="minorHAnsi" w:cstheme="minorBidi"/>
        </w:rPr>
      </w:pPr>
    </w:p>
    <w:p w:rsidR="009426A2" w:rsidRDefault="007D0798" w:rsidP="007D0798">
      <w:pPr>
        <w:pStyle w:val="NormalWeb"/>
        <w:shd w:val="clear" w:color="auto" w:fill="FFFFFF"/>
        <w:contextualSpacing/>
        <w:jc w:val="both"/>
        <w:rPr>
          <w:rFonts w:ascii="GHEA Grapalat" w:eastAsiaTheme="minorHAnsi" w:hAnsi="GHEA Grapalat" w:cstheme="minorBidi"/>
        </w:rPr>
      </w:pPr>
      <w:r w:rsidRPr="00C43D00">
        <w:rPr>
          <w:rFonts w:ascii="GHEA Grapalat" w:eastAsiaTheme="minorHAnsi" w:hAnsi="GHEA Grapalat" w:cstheme="minorBidi"/>
        </w:rPr>
        <w:t>В день предоставления гарантии лицо, выдающее гарантию, с официального адреса</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электронной почты высылает воспроизведенный (отсканированный) с оригинала настояшей гарантии вариант также на адрес электронной почты секретаря оценочной комиссии</w:t>
      </w:r>
      <w:r w:rsidR="009426A2">
        <w:rPr>
          <w:rFonts w:ascii="GHEA Grapalat" w:eastAsiaTheme="minorHAnsi" w:hAnsi="GHEA Grapalat" w:cstheme="minorBidi"/>
        </w:rPr>
        <w:t>---------------------------------------------------------------------------------------------------</w:t>
      </w:r>
      <w:r w:rsidRPr="00C43D00">
        <w:rPr>
          <w:rFonts w:ascii="GHEA Grapalat" w:eastAsiaTheme="minorHAnsi" w:hAnsi="GHEA Grapalat" w:cstheme="minorBidi"/>
        </w:rPr>
        <w:t xml:space="preserve">, </w:t>
      </w:r>
    </w:p>
    <w:p w:rsidR="009426A2" w:rsidRDefault="009426A2" w:rsidP="007D0798">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7D0798" w:rsidRPr="00C43D00" w:rsidRDefault="007D0798" w:rsidP="007D0798">
      <w:pPr>
        <w:pStyle w:val="NormalWeb"/>
        <w:shd w:val="clear" w:color="auto" w:fill="FFFFFF"/>
        <w:contextualSpacing/>
        <w:jc w:val="both"/>
        <w:rPr>
          <w:rFonts w:ascii="GHEA Grapalat" w:eastAsiaTheme="minorHAnsi" w:hAnsi="GHEA Grapalat" w:cstheme="minorBidi"/>
        </w:rPr>
      </w:pPr>
      <w:r w:rsidRPr="00C43D00">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7D0798" w:rsidRPr="00B138F3" w:rsidRDefault="007D0798" w:rsidP="007D0798">
      <w:pPr>
        <w:pStyle w:val="NormalWeb"/>
        <w:shd w:val="clear" w:color="auto" w:fill="FFFFFF"/>
        <w:contextualSpacing/>
        <w:jc w:val="both"/>
        <w:rPr>
          <w:rStyle w:val="Strong"/>
          <w:rFonts w:ascii="GHEA Grapalat" w:hAnsi="GHEA Grapalat"/>
          <w:b w:val="0"/>
          <w:bCs w:val="0"/>
          <w:sz w:val="20"/>
          <w:szCs w:val="20"/>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rsidR="007D0798" w:rsidRPr="00616AAA" w:rsidRDefault="007D0798" w:rsidP="007D0798">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616AAA">
          <w:rPr>
            <w:rStyle w:val="Hyperlink"/>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D0798" w:rsidRPr="00616AAA" w:rsidRDefault="007D0798" w:rsidP="007D0798">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rsidR="007D0798" w:rsidRPr="00616AAA" w:rsidRDefault="007D0798" w:rsidP="007D0798">
      <w:pPr>
        <w:pStyle w:val="NormalWeb"/>
        <w:shd w:val="clear" w:color="auto" w:fill="FFFFFF"/>
        <w:spacing w:before="0" w:beforeAutospacing="0" w:after="0" w:afterAutospacing="0"/>
        <w:ind w:firstLine="375"/>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D0798" w:rsidRPr="00616AAA" w:rsidRDefault="007D0798" w:rsidP="007D0798">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D0798"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D0798" w:rsidRPr="00367717"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67717">
        <w:rPr>
          <w:rFonts w:ascii="GHEA Grapalat" w:eastAsiaTheme="minorHAnsi" w:hAnsi="GHEA Grapalat" w:cstheme="minorBidi"/>
        </w:rPr>
        <w:t>12. В день предоставления гарантии лицо, выдающее гарантию, с официального адреса</w:t>
      </w:r>
      <w:r w:rsidRPr="00367717">
        <w:rPr>
          <w:rFonts w:ascii="GHEA Grapalat" w:eastAsiaTheme="minorHAnsi" w:hAnsi="GHEA Grapalat" w:cstheme="minorBidi"/>
          <w:lang w:val="hy-AM"/>
        </w:rPr>
        <w:t xml:space="preserve"> </w:t>
      </w:r>
      <w:r w:rsidRPr="0036771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w:t>
      </w:r>
      <w:r w:rsidR="00D72AC9" w:rsidRPr="00367717">
        <w:rPr>
          <w:rFonts w:ascii="GHEA Grapalat" w:eastAsiaTheme="minorHAnsi" w:hAnsi="GHEA Grapalat" w:cstheme="minorBidi"/>
        </w:rPr>
        <w:t xml:space="preserve"> </w:t>
      </w:r>
      <w:r w:rsidRPr="00367717">
        <w:rPr>
          <w:rFonts w:ascii="GHEA Grapalat" w:eastAsiaTheme="minorHAnsi" w:hAnsi="GHEA Grapalat" w:cstheme="minorBidi"/>
        </w:rPr>
        <w:t xml:space="preserve">указанный в приглашении к процедуре закупок </w:t>
      </w:r>
      <w:r w:rsidR="00D72AC9" w:rsidRPr="00367717">
        <w:rPr>
          <w:rFonts w:ascii="GHEA Grapalat" w:eastAsiaTheme="minorHAnsi" w:hAnsi="GHEA Grapalat" w:cstheme="minorBidi"/>
        </w:rPr>
        <w:t xml:space="preserve"> </w:t>
      </w:r>
      <w:r w:rsidRPr="00367717">
        <w:rPr>
          <w:rFonts w:ascii="GHEA Grapalat" w:eastAsiaTheme="minorHAnsi" w:hAnsi="GHEA Grapalat" w:cstheme="minorBidi"/>
        </w:rPr>
        <w:t>под кодом  ---   -------------.</w:t>
      </w:r>
    </w:p>
    <w:p w:rsidR="007D0798" w:rsidRPr="00367717" w:rsidRDefault="007D0798" w:rsidP="00D72AC9">
      <w:pPr>
        <w:pStyle w:val="NormalWeb"/>
        <w:shd w:val="clear" w:color="auto" w:fill="FFFFFF"/>
        <w:spacing w:before="0" w:beforeAutospacing="0" w:after="0" w:afterAutospacing="0"/>
        <w:ind w:firstLine="375"/>
        <w:rPr>
          <w:rFonts w:ascii="GHEA Grapalat" w:eastAsiaTheme="minorHAnsi" w:hAnsi="GHEA Grapalat" w:cstheme="minorBidi"/>
          <w:sz w:val="16"/>
          <w:szCs w:val="16"/>
        </w:rPr>
      </w:pPr>
      <w:r w:rsidRPr="00367717">
        <w:rPr>
          <w:rFonts w:ascii="GHEA Grapalat" w:eastAsiaTheme="minorHAnsi" w:hAnsi="GHEA Grapalat" w:cstheme="minorBidi"/>
          <w:sz w:val="16"/>
          <w:szCs w:val="16"/>
        </w:rPr>
        <w:t>код процедуры</w:t>
      </w:r>
    </w:p>
    <w:p w:rsidR="007D0798" w:rsidRPr="00367717"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rPr>
      </w:pP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367717">
        <w:rPr>
          <w:rFonts w:ascii="GHEA Grapalat" w:hAnsi="GHEA Grapalat"/>
          <w:sz w:val="20"/>
          <w:szCs w:val="20"/>
          <w:lang w:val="hy-AM"/>
        </w:rPr>
        <w:t>Руководитель исполнительного органа</w:t>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7D0798" w:rsidRPr="00367717" w:rsidRDefault="007D0798" w:rsidP="007D0798">
      <w:pPr>
        <w:pStyle w:val="NormalWeb"/>
        <w:shd w:val="clear" w:color="auto" w:fill="FFFFFF"/>
        <w:spacing w:before="0" w:beforeAutospacing="0" w:after="0" w:afterAutospacing="0"/>
        <w:rPr>
          <w:rFonts w:ascii="GHEA Grapalat" w:hAnsi="GHEA Grapalat" w:cs="Sylfaen"/>
          <w:vertAlign w:val="superscript"/>
        </w:rPr>
      </w:pPr>
      <w:r w:rsidRPr="00367717">
        <w:rPr>
          <w:rFonts w:ascii="GHEA Grapalat" w:hAnsi="GHEA Grapalat" w:cs="Sylfaen"/>
          <w:vertAlign w:val="superscript"/>
          <w:lang w:val="hy-AM"/>
        </w:rPr>
        <w:t xml:space="preserve">                                                        </w:t>
      </w:r>
      <w:r w:rsidRPr="00367717">
        <w:rPr>
          <w:rFonts w:ascii="GHEA Grapalat" w:hAnsi="GHEA Grapalat" w:cs="Sylfaen"/>
          <w:vertAlign w:val="superscript"/>
        </w:rPr>
        <w:t>число, месяц, год</w:t>
      </w:r>
    </w:p>
    <w:p w:rsidR="007D0798" w:rsidRPr="00FC3A49"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D0798" w:rsidRDefault="007D0798">
      <w:pPr>
        <w:rPr>
          <w:rFonts w:ascii="GHEA Grapalat" w:hAnsi="GHEA Grapalat"/>
          <w:b/>
        </w:rPr>
      </w:pPr>
      <w:r>
        <w:rPr>
          <w:rFonts w:ascii="GHEA Grapalat" w:hAnsi="GHEA Grapalat"/>
          <w:b/>
        </w:rPr>
        <w:br w:type="page"/>
      </w:r>
    </w:p>
    <w:p w:rsidR="00B80444" w:rsidRDefault="00B80444">
      <w:pPr>
        <w:rPr>
          <w:rFonts w:ascii="GHEA Grapalat" w:hAnsi="GHEA Grapalat"/>
          <w:b/>
        </w:rPr>
      </w:pP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19"/>
        <w:t>25</w:t>
      </w:r>
    </w:p>
    <w:p w:rsidR="00BB28C8" w:rsidRPr="0051323B"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51323B">
        <w:rPr>
          <w:rFonts w:ascii="GHEA Grapalat" w:hAnsi="GHEA Grapalat"/>
          <w:i/>
          <w:sz w:val="24"/>
          <w:szCs w:val="24"/>
          <w:lang w:val="en-US"/>
        </w:rPr>
        <w:t>ARZNIH</w:t>
      </w:r>
      <w:r w:rsidR="0051323B" w:rsidRPr="0051323B">
        <w:rPr>
          <w:rFonts w:ascii="GHEA Grapalat" w:hAnsi="GHEA Grapalat"/>
          <w:i/>
          <w:sz w:val="24"/>
          <w:szCs w:val="24"/>
        </w:rPr>
        <w:t>-</w:t>
      </w:r>
      <w:r w:rsidR="0051323B" w:rsidRPr="009044F1">
        <w:rPr>
          <w:rFonts w:ascii="GHEA Grapalat" w:hAnsi="GHEA Grapalat"/>
          <w:sz w:val="24"/>
          <w:szCs w:val="24"/>
        </w:rPr>
        <w:t>BM</w:t>
      </w:r>
      <w:r w:rsidR="0051323B">
        <w:rPr>
          <w:rFonts w:ascii="GHEA Grapalat" w:hAnsi="GHEA Grapalat"/>
          <w:sz w:val="24"/>
          <w:szCs w:val="24"/>
        </w:rPr>
        <w:t>AShDzB</w:t>
      </w:r>
      <w:r w:rsidR="0051323B" w:rsidRPr="0051323B">
        <w:rPr>
          <w:rFonts w:ascii="GHEA Grapalat" w:hAnsi="GHEA Grapalat"/>
          <w:i/>
          <w:sz w:val="24"/>
          <w:szCs w:val="24"/>
        </w:rPr>
        <w:t>-2025/1</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9F3DC7" w:rsidRDefault="00BB28C8" w:rsidP="00812B4F">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00B45501" w:rsidRPr="00812B4F">
        <w:rPr>
          <w:rFonts w:ascii="GHEA Grapalat" w:hAnsi="GHEA Grapalat"/>
        </w:rPr>
        <w:t xml:space="preserve">установленные Приложением N 1 к настоящему Договору (далее-договор) </w:t>
      </w:r>
      <w:r w:rsidR="00B45501" w:rsidRPr="00812B4F">
        <w:rPr>
          <w:rFonts w:ascii="GHEA Grapalat" w:hAnsi="GHEA Grapalat" w:hint="eastAsia"/>
        </w:rPr>
        <w:t>проектной</w:t>
      </w:r>
      <w:r w:rsidR="00B45501" w:rsidRPr="00812B4F">
        <w:rPr>
          <w:rFonts w:ascii="GHEA Grapalat" w:hAnsi="GHEA Grapalat"/>
        </w:rPr>
        <w:t xml:space="preserve"> </w:t>
      </w:r>
      <w:r w:rsidR="00B45501" w:rsidRPr="00812B4F">
        <w:rPr>
          <w:rFonts w:ascii="GHEA Grapalat" w:hAnsi="GHEA Grapalat" w:hint="eastAsia"/>
        </w:rPr>
        <w:t>документацией</w:t>
      </w:r>
      <w:r w:rsidR="00B45501" w:rsidRPr="00812B4F">
        <w:rPr>
          <w:rFonts w:ascii="GHEA Grapalat" w:hAnsi="GHEA Grapalat"/>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Pr>
          <w:rFonts w:ascii="GHEA Grapalat" w:hAnsi="GHEA Grapalat"/>
        </w:rPr>
        <w:t xml:space="preserve">    </w:t>
      </w:r>
      <w:r>
        <w:rPr>
          <w:rFonts w:ascii="GHEA Grapalat" w:hAnsi="GHEA Grapalat"/>
        </w:rPr>
        <w:t>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Default="00BB28C8" w:rsidP="00BB28C8">
      <w:pPr>
        <w:widowControl w:val="0"/>
        <w:spacing w:after="160" w:line="360" w:lineRule="auto"/>
        <w:jc w:val="both"/>
        <w:rPr>
          <w:ins w:id="18" w:author="Inesa Kocharyan" w:date="2024-02-09T17:30:00Z"/>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7135E" w:rsidRPr="009F3DC7" w:rsidRDefault="00B7135E" w:rsidP="00BB28C8">
      <w:pPr>
        <w:widowControl w:val="0"/>
        <w:spacing w:after="160" w:line="360" w:lineRule="auto"/>
        <w:jc w:val="both"/>
        <w:rPr>
          <w:rFonts w:ascii="GHEA Grapalat" w:hAnsi="GHEA Grapalat"/>
        </w:rPr>
      </w:pPr>
      <w:r w:rsidRPr="00B7135E">
        <w:rPr>
          <w:rFonts w:ascii="GHEA Grapalat" w:hAnsi="GHEA Grapalat"/>
        </w:rPr>
        <w:lastRenderedPageBreak/>
        <w:t xml:space="preserve">Неотъемлемой частью настоящего Договора является </w:t>
      </w:r>
      <w:r>
        <w:rPr>
          <w:rFonts w:ascii="GHEA Grapalat" w:hAnsi="GHEA Grapalat"/>
        </w:rPr>
        <w:t>заверение об обязательстве</w:t>
      </w:r>
      <w:r w:rsidRPr="00B7135E">
        <w:rPr>
          <w:rFonts w:ascii="GHEA Grapalat" w:hAnsi="GHEA Grapalat"/>
        </w:rPr>
        <w:t xml:space="preserve"> по установке (использованию) материалов и / или </w:t>
      </w:r>
      <w:r>
        <w:rPr>
          <w:rFonts w:ascii="GHEA Grapalat" w:hAnsi="GHEA Grapalat"/>
        </w:rPr>
        <w:t>приборов</w:t>
      </w:r>
      <w:r w:rsidRPr="00B7135E">
        <w:rPr>
          <w:rFonts w:ascii="GHEA Grapalat" w:hAnsi="GHEA Grapalat"/>
        </w:rPr>
        <w:t xml:space="preserve">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w:t>
      </w:r>
      <w:r>
        <w:rPr>
          <w:rFonts w:ascii="GHEA Grapalat" w:hAnsi="GHEA Grapalat"/>
        </w:rPr>
        <w:t>под</w:t>
      </w:r>
      <w:r w:rsidRPr="00B7135E">
        <w:rPr>
          <w:rFonts w:ascii="GHEA Grapalat" w:hAnsi="GHEA Grapalat"/>
        </w:rPr>
        <w:t xml:space="preserve"> кодом </w:t>
      </w:r>
      <w:r w:rsidRPr="00391653">
        <w:rPr>
          <w:rFonts w:ascii="GHEA Grapalat" w:hAnsi="GHEA Grapalat"/>
          <w:b/>
        </w:rPr>
        <w:t>" ---</w:t>
      </w:r>
      <w:r w:rsidR="00B01410" w:rsidRPr="00391653">
        <w:rPr>
          <w:rFonts w:ascii="GHEA Grapalat" w:hAnsi="GHEA Grapalat"/>
          <w:b/>
        </w:rPr>
        <w:t xml:space="preserve"> </w:t>
      </w:r>
      <w:r w:rsidRPr="00391653">
        <w:rPr>
          <w:rFonts w:ascii="GHEA Grapalat" w:hAnsi="GHEA Grapalat"/>
          <w:b/>
        </w:rPr>
        <w:t>---/---"</w:t>
      </w:r>
      <w:r w:rsidRPr="00391653">
        <w:rPr>
          <w:rFonts w:ascii="GHEA Grapalat" w:hAnsi="GHEA Grapalat"/>
          <w:sz w:val="20"/>
          <w:szCs w:val="20"/>
        </w:rPr>
        <w:t>.</w:t>
      </w:r>
    </w:p>
    <w:p w:rsidR="00086B1E"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Подрядчиком </w:t>
      </w:r>
      <w:r w:rsidR="00086B1E" w:rsidRPr="009F3DC7">
        <w:rPr>
          <w:rFonts w:ascii="GHEA Grapalat" w:hAnsi="GHEA Grapalat"/>
        </w:rPr>
        <w:t xml:space="preserve"> в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7135E" w:rsidRPr="009F3DC7" w:rsidRDefault="00BB28C8" w:rsidP="00B7135E">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 xml:space="preserve">выполненная Подрядчиком работа не соответствует требованиям, установленным </w:t>
      </w:r>
      <w:r w:rsidR="00B7135E">
        <w:rPr>
          <w:rFonts w:ascii="GHEA Grapalat" w:hAnsi="GHEA Grapalat"/>
        </w:rPr>
        <w:t xml:space="preserve"> пунктами 1.1 и</w:t>
      </w:r>
      <w:r w:rsidR="00B45501">
        <w:rPr>
          <w:rFonts w:ascii="GHEA Grapalat" w:hAnsi="GHEA Grapalat"/>
        </w:rPr>
        <w:t>ли</w:t>
      </w:r>
      <w:r w:rsidR="00B7135E">
        <w:rPr>
          <w:rFonts w:ascii="GHEA Grapalat" w:hAnsi="GHEA Grapalat"/>
        </w:rPr>
        <w:t xml:space="preserve"> 1.2 настоящего договора</w:t>
      </w:r>
      <w:r w:rsidR="00B7135E"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 xml:space="preserve">Уполномочить другое лицо на осуществление технического контроля </w:t>
      </w:r>
      <w:r w:rsidRPr="009F3DC7">
        <w:rPr>
          <w:rFonts w:ascii="GHEA Grapalat" w:hAnsi="GHEA Grapalat"/>
        </w:rPr>
        <w:lastRenderedPageBreak/>
        <w:t>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Default="00BB28C8" w:rsidP="00BB28C8">
      <w:pPr>
        <w:widowControl w:val="0"/>
        <w:tabs>
          <w:tab w:val="left" w:pos="1276"/>
        </w:tabs>
        <w:spacing w:after="160" w:line="360" w:lineRule="auto"/>
        <w:ind w:firstLine="567"/>
        <w:jc w:val="both"/>
        <w:rPr>
          <w:ins w:id="19" w:author="Inesa Kocharyan" w:date="2024-02-09T17:41: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3234B7" w:rsidRPr="003B0CA7" w:rsidRDefault="003234B7" w:rsidP="003234B7">
      <w:pPr>
        <w:pStyle w:val="HTMLPreformatted"/>
        <w:shd w:val="clear" w:color="auto" w:fill="F8F9FA"/>
        <w:spacing w:line="540" w:lineRule="atLeast"/>
        <w:jc w:val="both"/>
        <w:rPr>
          <w:rFonts w:ascii="GHEA Grapalat" w:hAnsi="GHEA Grapalat"/>
          <w:sz w:val="24"/>
          <w:szCs w:val="24"/>
          <w:lang w:val="ru-RU"/>
        </w:rPr>
      </w:pPr>
      <w:r w:rsidRPr="003B0CA7">
        <w:rPr>
          <w:rFonts w:ascii="GHEA Grapalat" w:hAnsi="GHEA Grapalat" w:cs="Times New Roman"/>
          <w:sz w:val="24"/>
          <w:szCs w:val="24"/>
          <w:lang w:val="ru-RU" w:eastAsia="ru-RU" w:bidi="ru-RU"/>
        </w:rPr>
        <w:t>3.</w:t>
      </w:r>
      <w:r w:rsidRPr="003B0CA7">
        <w:rPr>
          <w:rFonts w:ascii="GHEA Grapalat" w:hAnsi="GHEA Grapalat"/>
          <w:sz w:val="24"/>
          <w:szCs w:val="24"/>
          <w:lang w:val="ru-RU"/>
        </w:rPr>
        <w:t>2.5 Предоставить Подрядчику письменное согласие, предусмотренное подпунктом 2 пункта 3.4.3 договора, в течение ....... дней.</w:t>
      </w:r>
    </w:p>
    <w:p w:rsidR="003234B7" w:rsidRPr="003B0CA7" w:rsidRDefault="00772CBC" w:rsidP="00BB28C8">
      <w:pPr>
        <w:widowControl w:val="0"/>
        <w:tabs>
          <w:tab w:val="left" w:pos="1276"/>
        </w:tabs>
        <w:spacing w:after="160" w:line="360" w:lineRule="auto"/>
        <w:ind w:firstLine="567"/>
        <w:jc w:val="both"/>
        <w:rPr>
          <w:rFonts w:ascii="GHEA Grapalat" w:hAnsi="GHEA Grapalat" w:cs="Times Armenian"/>
        </w:rPr>
      </w:pPr>
      <w:r w:rsidRPr="003B0CA7">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3C0805"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CF1054" w:rsidRDefault="00BB28C8" w:rsidP="00BB28C8">
      <w:pPr>
        <w:widowControl w:val="0"/>
        <w:tabs>
          <w:tab w:val="left" w:pos="1276"/>
        </w:tabs>
        <w:spacing w:after="160" w:line="360" w:lineRule="auto"/>
        <w:ind w:firstLine="567"/>
        <w:jc w:val="both"/>
        <w:rPr>
          <w:ins w:id="20" w:author="Inesa Kocharyan" w:date="2024-02-09T17:45:00Z"/>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w:t>
      </w:r>
      <w:ins w:id="21" w:author="Inesa Kocharyan" w:date="2024-02-09T17:45:00Z">
        <w:r w:rsidR="00CF1054">
          <w:rPr>
            <w:rFonts w:ascii="GHEA Grapalat" w:hAnsi="GHEA Grapalat"/>
          </w:rPr>
          <w:t>:</w:t>
        </w:r>
      </w:ins>
    </w:p>
    <w:p w:rsidR="00DD6BD8" w:rsidRDefault="00CF1054" w:rsidP="00BB28C8">
      <w:pPr>
        <w:widowControl w:val="0"/>
        <w:tabs>
          <w:tab w:val="left" w:pos="1276"/>
        </w:tabs>
        <w:spacing w:after="160" w:line="360" w:lineRule="auto"/>
        <w:ind w:firstLine="567"/>
        <w:jc w:val="both"/>
        <w:rPr>
          <w:rFonts w:ascii="GHEA Grapalat" w:hAnsi="GHEA Grapalat"/>
        </w:rPr>
      </w:pPr>
      <w:r>
        <w:rPr>
          <w:rFonts w:ascii="GHEA Grapalat" w:hAnsi="GHEA Grapalat"/>
        </w:rPr>
        <w:t>1)</w:t>
      </w:r>
      <w:r w:rsidR="00DD6BD8" w:rsidRPr="00EA596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rsidR="00CF1054" w:rsidRPr="009F3DC7" w:rsidRDefault="00CF1054" w:rsidP="00BB28C8">
      <w:pPr>
        <w:widowControl w:val="0"/>
        <w:tabs>
          <w:tab w:val="left" w:pos="1276"/>
        </w:tabs>
        <w:spacing w:after="160" w:line="360" w:lineRule="auto"/>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 xml:space="preserve">При сдаче результата работы Заказчику, сообщать ему о тех требованиях и правилах, соблюдение которых необходимо для эффективного и </w:t>
      </w:r>
      <w:r w:rsidRPr="009F3DC7">
        <w:rPr>
          <w:rFonts w:ascii="GHEA Grapalat" w:hAnsi="GHEA Grapalat"/>
        </w:rPr>
        <w:lastRenderedPageBreak/>
        <w:t>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92053F">
        <w:rPr>
          <w:rFonts w:ascii="GHEA Grapalat" w:hAnsi="GHEA Grapalat"/>
        </w:rPr>
        <w:t xml:space="preserve"> </w:t>
      </w:r>
      <w:r w:rsidR="0092053F"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20"/>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sidRPr="00D806D8">
        <w:rPr>
          <w:rFonts w:ascii="GHEA Grapalat" w:hAnsi="GHEA Grapalat"/>
        </w:rPr>
        <w:t xml:space="preserve">Минимальные требования, предъявляемые к </w:t>
      </w:r>
      <w:r w:rsidR="00CF1054" w:rsidRPr="00D806D8">
        <w:rPr>
          <w:rFonts w:ascii="GHEA Grapalat" w:hAnsi="GHEA Grapalat"/>
        </w:rPr>
        <w:t xml:space="preserve">техническим характеристикам и </w:t>
      </w:r>
      <w:r w:rsidRPr="00D806D8">
        <w:rPr>
          <w:rFonts w:ascii="GHEA Grapalat" w:hAnsi="GHEA Grapalat"/>
        </w:rPr>
        <w:t>гарантийным срокам объекта подряда, к его</w:t>
      </w:r>
      <w:r w:rsidRPr="0010519D">
        <w:rPr>
          <w:rFonts w:ascii="GHEA Grapalat" w:hAnsi="GHEA Grapalat"/>
        </w:rPr>
        <w:t xml:space="preserve">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w:t>
      </w:r>
      <w:r w:rsidR="00165A51" w:rsidRPr="0010519D">
        <w:rPr>
          <w:rFonts w:ascii="GHEA Grapalat" w:hAnsi="GHEA Grapalat"/>
        </w:rPr>
        <w:lastRenderedPageBreak/>
        <w:t>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FootnoteReference"/>
          <w:rFonts w:ascii="GHEA Grapalat" w:hAnsi="GHEA Grapalat"/>
        </w:rPr>
        <w:footnoteReference w:customMarkFollows="1" w:id="21"/>
        <w:t>27</w:t>
      </w:r>
      <w:r w:rsidRPr="0010519D">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F742F9" w:rsidRDefault="00563671" w:rsidP="0056367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Default="00F742F9" w:rsidP="00563671">
      <w:pPr>
        <w:widowControl w:val="0"/>
        <w:tabs>
          <w:tab w:val="left" w:pos="1134"/>
        </w:tabs>
        <w:spacing w:after="160" w:line="340" w:lineRule="auto"/>
        <w:ind w:firstLine="567"/>
        <w:jc w:val="both"/>
        <w:rPr>
          <w:rFonts w:ascii="GHEA Grapalat" w:hAnsi="GHEA Grapalat" w:cs="Sylfaen"/>
        </w:rPr>
      </w:pPr>
      <w:r w:rsidRPr="00477D2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w:t>
      </w:r>
      <w:r>
        <w:rPr>
          <w:rFonts w:ascii="GHEA Grapalat" w:hAnsi="GHEA Grapalat"/>
        </w:rPr>
        <w:lastRenderedPageBreak/>
        <w:t>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xml:space="preserve">, установленной постановлением Правительства Республики Армения № 596-N от </w:t>
      </w:r>
      <w:r>
        <w:rPr>
          <w:rFonts w:ascii="GHEA Grapalat" w:hAnsi="GHEA Grapalat"/>
          <w:sz w:val="24"/>
          <w:szCs w:val="24"/>
        </w:rPr>
        <w:lastRenderedPageBreak/>
        <w:t>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w:t>
      </w:r>
      <w:r w:rsidRPr="00A542E3">
        <w:rPr>
          <w:rFonts w:ascii="GHEA Grapalat" w:hAnsi="GHEA Grapalat"/>
        </w:rPr>
        <w:lastRenderedPageBreak/>
        <w:t xml:space="preserve">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FootnoteReference"/>
          <w:rFonts w:ascii="GHEA Grapalat" w:hAnsi="GHEA Grapalat"/>
        </w:rPr>
        <w:footnoteReference w:customMarkFollows="1" w:id="22"/>
        <w:t>28</w:t>
      </w:r>
      <w:r w:rsidRPr="00A542E3">
        <w:rPr>
          <w:rFonts w:ascii="GHEA Grapalat" w:hAnsi="GHEA Grapalat"/>
        </w:rPr>
        <w:t>.</w:t>
      </w:r>
    </w:p>
    <w:p w:rsidR="00BB28C8" w:rsidRDefault="00BB28C8" w:rsidP="00BB28C8">
      <w:pPr>
        <w:widowControl w:val="0"/>
        <w:tabs>
          <w:tab w:val="left" w:pos="1276"/>
        </w:tabs>
        <w:spacing w:after="160" w:line="360" w:lineRule="auto"/>
        <w:ind w:firstLine="567"/>
        <w:jc w:val="both"/>
        <w:rPr>
          <w:ins w:id="22" w:author="Vardan" w:date="2022-10-29T23:33:00Z"/>
          <w:rFonts w:ascii="GHEA Grapalat" w:hAnsi="GHEA Grapalat"/>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EB3DD2" w:rsidRPr="009F3DC7" w:rsidRDefault="00EB3DD2" w:rsidP="00EB3DD2">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AC341B"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AC341B">
        <w:rPr>
          <w:rFonts w:ascii="GHEA Grapalat" w:hAnsi="GHEA Grapalat" w:cs="Sylfaen"/>
        </w:rPr>
        <w:t>ого</w:t>
      </w:r>
      <w:r w:rsidR="00AC341B" w:rsidRPr="00C8334C">
        <w:rPr>
          <w:rFonts w:ascii="GHEA Grapalat" w:hAnsi="GHEA Grapalat" w:cs="Sylfaen"/>
        </w:rPr>
        <w:t xml:space="preserve"> </w:t>
      </w:r>
      <w:r w:rsidR="00AC341B" w:rsidRPr="00477D2B">
        <w:rPr>
          <w:rFonts w:ascii="GHEA Grapalat" w:hAnsi="GHEA Grapalat" w:cs="Sylfaen"/>
        </w:rPr>
        <w:t>надзора</w:t>
      </w:r>
      <w:r w:rsidR="00AC341B" w:rsidRPr="00C8334C">
        <w:rPr>
          <w:rFonts w:ascii="GHEA Grapalat" w:hAnsi="GHEA Grapalat" w:cs="Sylfaen"/>
        </w:rPr>
        <w:t xml:space="preserve"> за выполнением </w:t>
      </w:r>
      <w:r w:rsidR="00AC341B">
        <w:rPr>
          <w:rFonts w:ascii="GHEA Grapalat" w:hAnsi="GHEA Grapalat" w:cs="Sylfaen"/>
        </w:rPr>
        <w:t xml:space="preserve">данных </w:t>
      </w:r>
      <w:r w:rsidR="00AC341B" w:rsidRPr="00C8334C">
        <w:rPr>
          <w:rFonts w:ascii="GHEA Grapalat" w:hAnsi="GHEA Grapalat" w:cs="Sylfaen"/>
        </w:rPr>
        <w:t>строительных работ</w:t>
      </w:r>
      <w:r w:rsidR="00AC341B" w:rsidRPr="00477D2B">
        <w:rPr>
          <w:rFonts w:ascii="GHEA Grapalat" w:hAnsi="GHEA Grapalat" w:cs="Sylfaen"/>
        </w:rPr>
        <w:t>.</w:t>
      </w:r>
      <w:r w:rsidR="00AC341B" w:rsidRPr="00AC341B">
        <w:rPr>
          <w:rFonts w:ascii="GHEA Grapalat" w:hAnsi="GHEA Grapalat" w:cs="Sylfaen"/>
          <w:vertAlign w:val="superscript"/>
        </w:rPr>
        <w:t>29.1</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DD157D">
        <w:rPr>
          <w:rStyle w:val="FootnoteReference"/>
          <w:rFonts w:ascii="GHEA Grapalat" w:hAnsi="GHEA Grapalat"/>
        </w:rPr>
        <w:footnoteReference w:customMarkFollows="1" w:id="23"/>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lastRenderedPageBreak/>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666775" w:rsidRDefault="00BB28C8" w:rsidP="00E21361">
      <w:pPr>
        <w:widowControl w:val="0"/>
        <w:tabs>
          <w:tab w:val="left" w:pos="1134"/>
        </w:tabs>
        <w:spacing w:after="160" w:line="360" w:lineRule="auto"/>
        <w:ind w:firstLine="567"/>
        <w:jc w:val="both"/>
        <w:rPr>
          <w:ins w:id="23"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Default="003D07B5" w:rsidP="006A2F70">
      <w:pPr>
        <w:spacing w:line="360" w:lineRule="auto"/>
        <w:jc w:val="both"/>
        <w:rPr>
          <w:rFonts w:ascii="GHEA Grapalat" w:hAnsi="GHEA Grapalat"/>
        </w:rPr>
      </w:pPr>
      <w:r>
        <w:rPr>
          <w:rFonts w:ascii="GHEA Grapalat" w:hAnsi="GHEA Grapalat"/>
        </w:rPr>
        <w:t xml:space="preserve">     </w:t>
      </w:r>
      <w:r w:rsidR="00BB28C8"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00BB28C8" w:rsidRPr="009F3DC7">
        <w:rPr>
          <w:rFonts w:ascii="GHEA Grapalat" w:hAnsi="GHEA Grapalat"/>
        </w:rPr>
        <w:t>, предусмотренны</w:t>
      </w:r>
      <w:r w:rsidR="00E02310">
        <w:rPr>
          <w:rFonts w:ascii="GHEA Grapalat" w:hAnsi="GHEA Grapalat"/>
        </w:rPr>
        <w:t>х</w:t>
      </w:r>
      <w:r w:rsidR="00BB28C8" w:rsidRPr="009F3DC7">
        <w:rPr>
          <w:rFonts w:ascii="GHEA Grapalat" w:hAnsi="GHEA Grapalat"/>
        </w:rPr>
        <w:t xml:space="preserve"> графиком оплаты договора (Приложение № 2), но не позднее чем до </w:t>
      </w:r>
      <w:r w:rsidR="00E02310">
        <w:rPr>
          <w:rFonts w:ascii="GHEA Grapalat" w:hAnsi="GHEA Grapalat"/>
        </w:rPr>
        <w:t xml:space="preserve">----ого </w:t>
      </w:r>
      <w:r w:rsidR="00BB28C8" w:rsidRPr="009F3DC7">
        <w:rPr>
          <w:rFonts w:ascii="GHEA Grapalat" w:hAnsi="GHEA Grapalat"/>
        </w:rPr>
        <w:t xml:space="preserve"> декабря данного года. </w:t>
      </w:r>
    </w:p>
    <w:p w:rsidR="006A4B0D" w:rsidRPr="001762F4" w:rsidRDefault="006A4B0D" w:rsidP="006A4B0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rsidR="001167B6" w:rsidRDefault="001167B6" w:rsidP="001167B6">
      <w:pPr>
        <w:pStyle w:val="HTMLPreformatted"/>
        <w:shd w:val="clear" w:color="auto" w:fill="F8F9FA"/>
        <w:spacing w:line="540" w:lineRule="atLeast"/>
        <w:jc w:val="both"/>
        <w:rPr>
          <w:rFonts w:ascii="GHEA Grapalat" w:hAnsi="GHEA Grapalat" w:cs="Times New Roman"/>
          <w:sz w:val="24"/>
          <w:szCs w:val="24"/>
          <w:lang w:val="ru-RU" w:eastAsia="ru-RU" w:bidi="ru-RU"/>
        </w:rPr>
      </w:pPr>
      <w:r w:rsidRPr="00391653">
        <w:rPr>
          <w:rFonts w:ascii="GHEA Grapalat" w:hAnsi="GHEA Grapalat"/>
          <w:lang w:val="ru-RU"/>
        </w:rPr>
        <w:t>5.4</w:t>
      </w:r>
      <w:r>
        <w:rPr>
          <w:rFonts w:ascii="GHEA Grapalat" w:hAnsi="GHEA Grapalat"/>
          <w:lang w:val="ru-RU"/>
        </w:rPr>
        <w:t xml:space="preserve"> </w:t>
      </w:r>
      <w:r>
        <w:rPr>
          <w:rFonts w:ascii="GHEA Grapalat" w:hAnsi="GHEA Grapalat" w:cs="Times New Roman"/>
          <w:sz w:val="24"/>
          <w:szCs w:val="24"/>
          <w:lang w:val="ru-RU" w:eastAsia="ru-RU" w:bidi="ru-RU"/>
        </w:rPr>
        <w:t>В</w:t>
      </w:r>
      <w:r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rsidR="001167B6" w:rsidRDefault="001167B6" w:rsidP="001167B6">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ВС= ЦУ/СЦxОР где:</w:t>
      </w:r>
    </w:p>
    <w:p w:rsidR="001167B6" w:rsidRPr="00391653" w:rsidRDefault="001167B6" w:rsidP="001167B6">
      <w:pPr>
        <w:pStyle w:val="HTMLPreformatted"/>
        <w:shd w:val="clear" w:color="auto" w:fill="F8F9FA"/>
        <w:spacing w:line="540" w:lineRule="atLeast"/>
        <w:rPr>
          <w:rFonts w:ascii="GHEA Grapalat" w:hAnsi="GHEA Grapalat" w:cs="Times New Roman"/>
          <w:sz w:val="24"/>
          <w:szCs w:val="24"/>
          <w:lang w:val="ru-RU" w:eastAsia="ru-RU" w:bidi="ru-RU"/>
        </w:rPr>
      </w:pPr>
      <w:r w:rsidRPr="00391653">
        <w:rPr>
          <w:rFonts w:ascii="GHEA Grapalat" w:hAnsi="GHEA Grapalat" w:cs="Times New Roman"/>
          <w:sz w:val="24"/>
          <w:szCs w:val="24"/>
          <w:lang w:val="ru-RU" w:eastAsia="ru-RU" w:bidi="ru-RU"/>
        </w:rPr>
        <w:t>ЦУ -</w:t>
      </w:r>
      <w:r w:rsidRPr="001167B6">
        <w:rPr>
          <w:rFonts w:ascii="GHEA Grapalat" w:hAnsi="GHEA Grapalat" w:cs="Times New Roman"/>
          <w:sz w:val="24"/>
          <w:szCs w:val="24"/>
          <w:lang w:val="ru-RU" w:eastAsia="ru-RU" w:bidi="ru-RU"/>
        </w:rPr>
        <w:t xml:space="preserve"> цена, указанная в пункте 5.1 договора (если включено более одного лота, то цена данного лота);</w:t>
      </w:r>
    </w:p>
    <w:p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1167B6" w:rsidRPr="00127380" w:rsidRDefault="001167B6" w:rsidP="001167B6">
      <w:pPr>
        <w:widowControl w:val="0"/>
        <w:tabs>
          <w:tab w:val="num" w:pos="1134"/>
        </w:tabs>
        <w:spacing w:after="160" w:line="360" w:lineRule="auto"/>
        <w:ind w:firstLine="567"/>
        <w:jc w:val="both"/>
        <w:rPr>
          <w:rFonts w:ascii="GHEA Grapalat" w:hAnsi="GHEA Grapalat"/>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p>
    <w:p w:rsidR="006A4B0D" w:rsidRDefault="006A4B0D">
      <w:pPr>
        <w:rPr>
          <w:rFonts w:ascii="GHEA Grapalat" w:hAnsi="GHEA Grapalat"/>
          <w:b/>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24"/>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договора пеня и штраф исчисляются и зачитываются вместе с суммами, уплачиваемыми Подрядчику.</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263C5" w:rsidRPr="00477D2B" w:rsidRDefault="00B54A07" w:rsidP="006263C5">
      <w:pPr>
        <w:widowControl w:val="0"/>
        <w:tabs>
          <w:tab w:val="left" w:pos="1134"/>
        </w:tabs>
        <w:spacing w:after="160" w:line="360" w:lineRule="auto"/>
        <w:ind w:firstLine="567"/>
        <w:jc w:val="both"/>
        <w:rPr>
          <w:rFonts w:ascii="GHEA Grapalat" w:hAnsi="GHEA Grapalat"/>
        </w:rPr>
      </w:pPr>
      <w:r>
        <w:rPr>
          <w:rFonts w:ascii="GHEA Grapalat" w:hAnsi="GHEA Grapalat"/>
        </w:rPr>
        <w:t>6.5.1.</w:t>
      </w:r>
      <w:r w:rsidR="006263C5" w:rsidRPr="006263C5">
        <w:rPr>
          <w:rFonts w:ascii="GHEA Grapalat" w:hAnsi="GHEA Grapalat"/>
        </w:rPr>
        <w:t xml:space="preserve"> </w:t>
      </w:r>
      <w:r w:rsidR="006263C5" w:rsidRPr="00477D2B">
        <w:rPr>
          <w:rFonts w:ascii="GHEA Grapalat" w:hAnsi="GHEA Grapalat"/>
        </w:rPr>
        <w:t xml:space="preserve">За каждый зафиксированный случай несоблюдения требований, установленных градостроительной нормативно-технической и утвержденной </w:t>
      </w:r>
      <w:r w:rsidR="006263C5" w:rsidRPr="00477D2B">
        <w:rPr>
          <w:rFonts w:ascii="GHEA Grapalat" w:hAnsi="GHEA Grapalat"/>
        </w:rPr>
        <w:lastRenderedPageBreak/>
        <w:t>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477D2B">
        <w:rPr>
          <w:rFonts w:ascii="GHEA Grapalat" w:hAnsi="GHEA Grapalat"/>
          <w:vertAlign w:val="superscript"/>
        </w:rPr>
        <w:t>31.1</w:t>
      </w:r>
    </w:p>
    <w:tbl>
      <w:tblPr>
        <w:tblStyle w:val="TableGrid"/>
        <w:tblW w:w="0" w:type="auto"/>
        <w:tblLook w:val="04A0" w:firstRow="1" w:lastRow="0" w:firstColumn="1" w:lastColumn="0" w:noHBand="0" w:noVBand="1"/>
      </w:tblPr>
      <w:tblGrid>
        <w:gridCol w:w="2631"/>
        <w:gridCol w:w="2631"/>
        <w:gridCol w:w="2632"/>
      </w:tblGrid>
      <w:tr w:rsidR="006263C5" w:rsidTr="00476E9A">
        <w:tc>
          <w:tcPr>
            <w:tcW w:w="2631" w:type="dxa"/>
            <w:tcBorders>
              <w:top w:val="single" w:sz="4" w:space="0" w:color="auto"/>
              <w:left w:val="single" w:sz="4" w:space="0" w:color="auto"/>
              <w:bottom w:val="single" w:sz="4" w:space="0" w:color="auto"/>
              <w:right w:val="single" w:sz="4" w:space="0" w:color="auto"/>
            </w:tcBorders>
            <w:hideMark/>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rsidR="006263C5" w:rsidRPr="005967A5"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hy-AM" w:eastAsia="en-US"/>
              </w:rPr>
            </w:pPr>
            <w:r w:rsidRPr="005967A5">
              <w:rPr>
                <w:rFonts w:ascii="GHEA Grapalat" w:hAnsi="GHEA Grapalat" w:cs="Sylfaen"/>
                <w:sz w:val="20"/>
                <w:szCs w:val="20"/>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rsidR="006263C5" w:rsidRPr="005967A5"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en-US" w:eastAsia="en-US"/>
              </w:rPr>
            </w:pPr>
            <w:r w:rsidRPr="005967A5">
              <w:rPr>
                <w:rFonts w:ascii="GHEA Grapalat" w:hAnsi="GHEA Grapalat"/>
                <w:sz w:val="20"/>
                <w:szCs w:val="20"/>
                <w:u w:val="single"/>
                <w:lang w:val="en-US"/>
              </w:rPr>
              <w:t>О</w:t>
            </w:r>
            <w:r w:rsidRPr="005967A5">
              <w:rPr>
                <w:rFonts w:ascii="GHEA Grapalat" w:hAnsi="GHEA Grapalat"/>
                <w:sz w:val="20"/>
                <w:szCs w:val="20"/>
                <w:u w:val="single"/>
              </w:rPr>
              <w:t>тветственност</w:t>
            </w:r>
            <w:r w:rsidRPr="005967A5">
              <w:rPr>
                <w:rFonts w:ascii="GHEA Grapalat" w:hAnsi="GHEA Grapalat"/>
                <w:sz w:val="20"/>
                <w:szCs w:val="20"/>
                <w:u w:val="single"/>
                <w:lang w:val="en-US"/>
              </w:rPr>
              <w:t>ь</w:t>
            </w:r>
          </w:p>
        </w:tc>
      </w:tr>
      <w:tr w:rsidR="006263C5" w:rsidTr="00476E9A">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r>
      <w:tr w:rsidR="006263C5" w:rsidTr="00476E9A">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r>
      <w:tr w:rsidR="006263C5" w:rsidTr="00476E9A">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r>
    </w:tbl>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Pr="009F3DC7">
        <w:rPr>
          <w:rFonts w:ascii="GHEA Grapalat" w:hAnsi="GHEA Grapalat"/>
        </w:rPr>
        <w:lastRenderedPageBreak/>
        <w:t>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A102AD">
        <w:rPr>
          <w:rStyle w:val="FootnoteReference"/>
          <w:rFonts w:ascii="GHEA Grapalat" w:hAnsi="GHEA Grapalat"/>
        </w:rPr>
        <w:footnoteReference w:customMarkFollows="1" w:id="25"/>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92A7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BE6511">
        <w:rPr>
          <w:rFonts w:ascii="GHEA Grapalat" w:hAnsi="GHEA Grapalat"/>
        </w:rPr>
        <w:t xml:space="preserve">. </w:t>
      </w:r>
      <w:r w:rsidR="00BE6511" w:rsidRPr="00BE6511">
        <w:rPr>
          <w:rFonts w:ascii="GHEA Grapalat" w:hAnsi="GHEA Grapalat"/>
        </w:rPr>
        <w:t xml:space="preserve">При этом в случае применения настоящего подпункта </w:t>
      </w:r>
      <w:r w:rsidR="00595725">
        <w:rPr>
          <w:rFonts w:ascii="GHEA Grapalat" w:hAnsi="GHEA Grapalat"/>
        </w:rPr>
        <w:t>субподрядчиком</w:t>
      </w:r>
      <w:r w:rsidR="00BE6511"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BE6511">
        <w:rPr>
          <w:rFonts w:ascii="GHEA Grapalat" w:hAnsi="GHEA Grapalat"/>
        </w:rPr>
        <w:t>.</w:t>
      </w:r>
      <w:r w:rsidR="00155366">
        <w:rPr>
          <w:rStyle w:val="FootnoteReference"/>
          <w:rFonts w:ascii="GHEA Grapalat" w:hAnsi="GHEA Grapalat"/>
        </w:rPr>
        <w:footnoteReference w:customMarkFollows="1" w:id="26"/>
        <w:t>32</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9F3DC7">
        <w:rPr>
          <w:rFonts w:ascii="GHEA Grapalat" w:hAnsi="GHEA Grapalat"/>
        </w:rPr>
        <w:lastRenderedPageBreak/>
        <w:t>ответственности</w:t>
      </w:r>
      <w:r w:rsidR="00773E7C">
        <w:rPr>
          <w:rStyle w:val="FootnoteReference"/>
          <w:rFonts w:ascii="GHEA Grapalat" w:hAnsi="GHEA Grapalat"/>
        </w:rPr>
        <w:footnoteReference w:customMarkFollows="1" w:id="27"/>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9F3DC7">
        <w:rPr>
          <w:rFonts w:ascii="GHEA Grapalat" w:hAnsi="GHEA Grapalat"/>
        </w:rPr>
        <w:lastRenderedPageBreak/>
        <w:t>необходимых для выполнения работы в порядке, установленном законодательством Республики Армения.</w:t>
      </w:r>
    </w:p>
    <w:p w:rsidR="004B4A95"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244B5D" w:rsidRPr="00DC64D2" w:rsidRDefault="00244B5D" w:rsidP="004B4A95">
      <w:pPr>
        <w:widowControl w:val="0"/>
        <w:tabs>
          <w:tab w:val="left" w:pos="1276"/>
        </w:tabs>
        <w:spacing w:after="160" w:line="360" w:lineRule="auto"/>
        <w:ind w:firstLine="567"/>
        <w:jc w:val="both"/>
        <w:rPr>
          <w:rFonts w:ascii="GHEA Grapalat" w:hAnsi="GHEA Grapalat"/>
          <w:spacing w:val="-4"/>
        </w:rPr>
      </w:pPr>
      <w:r>
        <w:rPr>
          <w:rFonts w:ascii="GHEA Grapalat" w:hAnsi="GHEA Grapalat"/>
          <w:spacing w:val="-4"/>
        </w:rPr>
        <w:t>8.12</w:t>
      </w:r>
      <w:r w:rsidR="002B11BA">
        <w:rPr>
          <w:rFonts w:ascii="GHEA Grapalat" w:hAnsi="GHEA Grapalat"/>
          <w:spacing w:val="-4"/>
        </w:rPr>
        <w:t>.</w:t>
      </w:r>
      <w:r>
        <w:rPr>
          <w:rFonts w:ascii="GHEA Grapalat" w:hAnsi="GHEA Grapalat"/>
          <w:spacing w:val="-4"/>
        </w:rPr>
        <w:t xml:space="preserve"> </w:t>
      </w:r>
      <w:r w:rsidRPr="00862ABD">
        <w:rPr>
          <w:rFonts w:ascii="GHEA Grapalat" w:hAnsi="GHEA Grapalat"/>
          <w:spacing w:val="-4"/>
        </w:rPr>
        <w:t>Подрядчик</w:t>
      </w:r>
      <w:r>
        <w:rPr>
          <w:rFonts w:ascii="GHEA Grapalat" w:hAnsi="GHEA Grapalat"/>
          <w:color w:val="000000" w:themeColor="text1"/>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sidRPr="00862ABD">
        <w:rPr>
          <w:rFonts w:ascii="GHEA Grapalat" w:hAnsi="GHEA Grapalat"/>
          <w:spacing w:val="-4"/>
        </w:rPr>
        <w:t>Подрядчик</w:t>
      </w:r>
      <w:r>
        <w:rPr>
          <w:rFonts w:ascii="GHEA Grapalat" w:hAnsi="GHEA Grapalat"/>
          <w:spacing w:val="-4"/>
        </w:rPr>
        <w:t>у</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sidR="00E64589">
        <w:rPr>
          <w:rStyle w:val="ezkurwreuab5ozgtqnkl"/>
          <w:rFonts w:ascii="GHEA Grapalat" w:hAnsi="GHEA Grapalat"/>
        </w:rPr>
        <w:t>5</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00323C68">
        <w:rPr>
          <w:rStyle w:val="ezkurwreuab5ozgtqnkl"/>
          <w:rFonts w:ascii="GHEA Grapalat" w:hAnsi="GHEA Grapalat"/>
        </w:rPr>
        <w:t xml:space="preserve"> </w:t>
      </w:r>
      <w:r w:rsidR="00323C68" w:rsidRPr="00323C68">
        <w:rPr>
          <w:rStyle w:val="ezkurwreuab5ozgtqnkl"/>
          <w:rFonts w:ascii="GHEA Grapalat" w:hAnsi="GHEA Grapalat"/>
          <w:vertAlign w:val="superscript"/>
        </w:rPr>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3</w:t>
      </w:r>
      <w:r w:rsidRPr="009C5670">
        <w:rPr>
          <w:rFonts w:ascii="GHEA Grapalat" w:hAnsi="GHEA Grapalat"/>
        </w:rPr>
        <w:t>.</w:t>
      </w:r>
      <w:r w:rsidRPr="00F17C31">
        <w:rPr>
          <w:rFonts w:ascii="GHEA Grapalat" w:hAnsi="GHEA Grapalat"/>
        </w:rPr>
        <w:tab/>
      </w:r>
      <w:r w:rsidRPr="009F3DC7">
        <w:rPr>
          <w:rFonts w:ascii="GHEA Grapalat" w:hAnsi="GHEA Grapalat"/>
        </w:rPr>
        <w:t xml:space="preserve">Споры, возникшие в связи с настоящим договором, разрешаются </w:t>
      </w:r>
      <w:r w:rsidRPr="009F3DC7">
        <w:rPr>
          <w:rFonts w:ascii="GHEA Grapalat" w:hAnsi="GHEA Grapalat"/>
        </w:rPr>
        <w:lastRenderedPageBreak/>
        <w:t>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Pr>
          <w:rFonts w:ascii="GHEA Grapalat" w:hAnsi="GHEA Grapalat"/>
        </w:rPr>
        <w:t>,</w:t>
      </w:r>
      <w:r w:rsidRPr="009F3DC7">
        <w:rPr>
          <w:rFonts w:ascii="GHEA Grapalat" w:hAnsi="GHEA Grapalat"/>
        </w:rPr>
        <w:t xml:space="preserve"> № 4.1 </w:t>
      </w:r>
      <w:r w:rsidR="002346A4" w:rsidRPr="009F3DC7">
        <w:rPr>
          <w:rFonts w:ascii="GHEA Grapalat" w:hAnsi="GHEA Grapalat"/>
        </w:rPr>
        <w:t xml:space="preserve">и № </w:t>
      </w:r>
      <w:r w:rsidR="002346A4">
        <w:rPr>
          <w:rFonts w:ascii="GHEA Grapalat" w:hAnsi="GHEA Grapalat"/>
        </w:rPr>
        <w:t xml:space="preserve">5 </w:t>
      </w:r>
      <w:r w:rsidRPr="009F3DC7">
        <w:rPr>
          <w:rFonts w:ascii="GHEA Grapalat" w:hAnsi="GHEA Grapalat"/>
        </w:rPr>
        <w:t>к настоящему договору считаются неотъемлемой частью договора.</w:t>
      </w:r>
    </w:p>
    <w:p w:rsidR="009F799F"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9F799F" w:rsidRDefault="009F799F">
      <w:pPr>
        <w:rPr>
          <w:rFonts w:ascii="GHEA Grapalat" w:hAnsi="GHEA Grapalat"/>
          <w:lang w:val="hy-AM"/>
        </w:rPr>
      </w:pPr>
      <w:r>
        <w:rPr>
          <w:rFonts w:ascii="GHEA Grapalat" w:hAnsi="GHEA Grapalat"/>
          <w:lang w:val="hy-AM"/>
        </w:rPr>
        <w:t>---------------------------------------------</w:t>
      </w:r>
    </w:p>
    <w:p w:rsidR="0065206B" w:rsidRDefault="0065206B" w:rsidP="0065206B">
      <w:pPr>
        <w:rPr>
          <w:rStyle w:val="ezkurwreuab5ozgtqnkl"/>
          <w:i/>
          <w:sz w:val="20"/>
          <w:szCs w:val="20"/>
          <w:highlight w:val="yellow"/>
        </w:rPr>
      </w:pPr>
      <w:r w:rsidRPr="00A57259">
        <w:rPr>
          <w:rFonts w:ascii="GHEA Grapalat" w:hAnsi="GHEA Grapalat"/>
          <w:sz w:val="18"/>
          <w:szCs w:val="18"/>
          <w:vertAlign w:val="superscript"/>
          <w:lang w:val="hy-AM"/>
        </w:rPr>
        <w:t>34</w:t>
      </w:r>
      <w:r>
        <w:rPr>
          <w:rFonts w:ascii="GHEA Grapalat" w:hAnsi="GHEA Grapalat"/>
          <w:sz w:val="18"/>
          <w:szCs w:val="18"/>
          <w:lang w:val="hy-AM"/>
        </w:rPr>
        <w:t xml:space="preserve"> </w:t>
      </w:r>
      <w:r w:rsidRPr="00D21C38">
        <w:rPr>
          <w:rStyle w:val="ezkurwreuab5ozgtqnkl"/>
          <w:i/>
          <w:sz w:val="20"/>
          <w:szCs w:val="20"/>
        </w:rPr>
        <w:t>Если</w:t>
      </w:r>
      <w:r w:rsidRPr="00D21C38">
        <w:rPr>
          <w:i/>
          <w:sz w:val="20"/>
          <w:szCs w:val="20"/>
        </w:rPr>
        <w:t xml:space="preserve"> </w:t>
      </w:r>
      <w:r w:rsidRPr="00D21C38">
        <w:rPr>
          <w:rStyle w:val="ezkurwreuab5ozgtqnkl"/>
          <w:rFonts w:ascii="Sylfaen" w:hAnsi="Sylfaen"/>
          <w:i/>
          <w:sz w:val="20"/>
          <w:szCs w:val="20"/>
        </w:rPr>
        <w:t xml:space="preserve">Заказчик </w:t>
      </w:r>
      <w:r w:rsidRPr="00D21C38">
        <w:rPr>
          <w:i/>
          <w:sz w:val="20"/>
          <w:szCs w:val="20"/>
        </w:rPr>
        <w:t xml:space="preserve"> </w:t>
      </w:r>
      <w:r w:rsidRPr="00D21C38">
        <w:rPr>
          <w:rStyle w:val="ezkurwreuab5ozgtqnkl"/>
          <w:i/>
          <w:sz w:val="20"/>
          <w:szCs w:val="20"/>
        </w:rPr>
        <w:t>является</w:t>
      </w:r>
      <w:r w:rsidRPr="00D21C38">
        <w:rPr>
          <w:i/>
          <w:sz w:val="20"/>
          <w:szCs w:val="20"/>
        </w:rPr>
        <w:t xml:space="preserve"> </w:t>
      </w:r>
      <w:r w:rsidR="00D21C38" w:rsidRPr="00D21C38">
        <w:rPr>
          <w:rStyle w:val="ezkurwreuab5ozgtqnkl"/>
          <w:i/>
          <w:sz w:val="20"/>
          <w:szCs w:val="20"/>
        </w:rPr>
        <w:t>заказчиком</w:t>
      </w:r>
      <w:r w:rsidRPr="00D21C38">
        <w:rPr>
          <w:rStyle w:val="ezkurwreuab5ozgtqnkl"/>
          <w:i/>
          <w:sz w:val="20"/>
          <w:szCs w:val="20"/>
        </w:rPr>
        <w:t>, не имеющим счета в казначействе, настоящий</w:t>
      </w:r>
      <w:r w:rsidRPr="00D21C38">
        <w:rPr>
          <w:i/>
          <w:sz w:val="20"/>
          <w:szCs w:val="20"/>
        </w:rPr>
        <w:t xml:space="preserve"> </w:t>
      </w:r>
      <w:r w:rsidRPr="00D21C38">
        <w:rPr>
          <w:rStyle w:val="ezkurwreuab5ozgtqnkl"/>
          <w:i/>
          <w:sz w:val="20"/>
          <w:szCs w:val="20"/>
        </w:rPr>
        <w:t>пункт</w:t>
      </w:r>
      <w:r w:rsidRPr="00D21C38">
        <w:rPr>
          <w:i/>
          <w:sz w:val="20"/>
          <w:szCs w:val="20"/>
        </w:rPr>
        <w:t xml:space="preserve"> </w:t>
      </w:r>
      <w:r w:rsidRPr="00D21C38">
        <w:rPr>
          <w:rStyle w:val="ezkurwreuab5ozgtqnkl"/>
          <w:i/>
          <w:sz w:val="20"/>
          <w:szCs w:val="20"/>
        </w:rPr>
        <w:t>редактируется</w:t>
      </w:r>
      <w:r w:rsidRPr="00D21C38">
        <w:rPr>
          <w:i/>
          <w:sz w:val="20"/>
          <w:szCs w:val="20"/>
        </w:rPr>
        <w:t xml:space="preserve"> </w:t>
      </w:r>
      <w:r w:rsidRPr="00D21C38">
        <w:rPr>
          <w:rStyle w:val="ezkurwreuab5ozgtqnkl"/>
          <w:i/>
          <w:sz w:val="20"/>
          <w:szCs w:val="20"/>
        </w:rPr>
        <w:t>заменив</w:t>
      </w:r>
      <w:r w:rsidRPr="00D21C38">
        <w:rPr>
          <w:i/>
          <w:sz w:val="20"/>
          <w:szCs w:val="20"/>
        </w:rPr>
        <w:t xml:space="preserve"> </w:t>
      </w:r>
      <w:r w:rsidRPr="00D21C38">
        <w:rPr>
          <w:rStyle w:val="ezkurwreuab5ozgtqnkl"/>
          <w:i/>
          <w:sz w:val="20"/>
          <w:szCs w:val="20"/>
        </w:rPr>
        <w:t>слова</w:t>
      </w:r>
      <w:r w:rsidRPr="00D21C38">
        <w:rPr>
          <w:i/>
          <w:sz w:val="20"/>
          <w:szCs w:val="20"/>
        </w:rPr>
        <w:t xml:space="preserve"> </w:t>
      </w:r>
      <w:r w:rsidRPr="00D21C38">
        <w:rPr>
          <w:rStyle w:val="ezkurwreuab5ozgtqnkl"/>
          <w:i/>
          <w:sz w:val="20"/>
          <w:szCs w:val="20"/>
        </w:rPr>
        <w:t>"внесения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и</w:t>
      </w:r>
      <w:r w:rsidRPr="00D21C38">
        <w:rPr>
          <w:i/>
          <w:sz w:val="20"/>
          <w:szCs w:val="20"/>
        </w:rPr>
        <w:t xml:space="preserve"> </w:t>
      </w:r>
      <w:r w:rsidRPr="00D21C38">
        <w:rPr>
          <w:rStyle w:val="ezkurwreuab5ozgtqnkl"/>
          <w:i/>
          <w:sz w:val="20"/>
          <w:szCs w:val="20"/>
        </w:rPr>
        <w:t>копии</w:t>
      </w:r>
      <w:r w:rsidRPr="00D21C38">
        <w:rPr>
          <w:i/>
          <w:sz w:val="20"/>
          <w:szCs w:val="20"/>
        </w:rPr>
        <w:t xml:space="preserve"> </w:t>
      </w:r>
      <w:r w:rsidRPr="00D21C38">
        <w:rPr>
          <w:rStyle w:val="ezkurwreuab5ozgtqnkl"/>
          <w:i/>
          <w:sz w:val="20"/>
          <w:szCs w:val="20"/>
        </w:rPr>
        <w:t>протокола</w:t>
      </w:r>
      <w:r w:rsidRPr="00D21C38">
        <w:rPr>
          <w:i/>
          <w:sz w:val="20"/>
          <w:szCs w:val="20"/>
        </w:rPr>
        <w:t xml:space="preserve"> </w:t>
      </w:r>
      <w:r w:rsidRPr="00D21C38">
        <w:rPr>
          <w:rStyle w:val="ezkurwreuab5ozgtqnkl"/>
          <w:i/>
          <w:sz w:val="20"/>
          <w:szCs w:val="20"/>
        </w:rPr>
        <w:t>в</w:t>
      </w:r>
      <w:r w:rsidRPr="00D21C38">
        <w:rPr>
          <w:i/>
          <w:sz w:val="20"/>
          <w:szCs w:val="20"/>
        </w:rPr>
        <w:t xml:space="preserve"> </w:t>
      </w:r>
      <w:r w:rsidRPr="00D21C38">
        <w:rPr>
          <w:rStyle w:val="ezkurwreuab5ozgtqnkl"/>
          <w:i/>
          <w:sz w:val="20"/>
          <w:szCs w:val="20"/>
        </w:rPr>
        <w:t>казначейскую</w:t>
      </w:r>
      <w:r w:rsidRPr="00D21C38">
        <w:rPr>
          <w:i/>
          <w:sz w:val="20"/>
          <w:szCs w:val="20"/>
        </w:rPr>
        <w:t xml:space="preserve"> </w:t>
      </w:r>
      <w:r w:rsidRPr="00D21C38">
        <w:rPr>
          <w:rStyle w:val="ezkurwreuab5ozgtqnkl"/>
          <w:i/>
          <w:sz w:val="20"/>
          <w:szCs w:val="20"/>
        </w:rPr>
        <w:t>систему</w:t>
      </w:r>
      <w:r w:rsidRPr="00D21C38">
        <w:rPr>
          <w:i/>
          <w:sz w:val="20"/>
          <w:szCs w:val="20"/>
        </w:rPr>
        <w:t xml:space="preserve"> </w:t>
      </w:r>
      <w:r w:rsidRPr="00D21C38">
        <w:rPr>
          <w:rStyle w:val="ezkurwreuab5ozgtqnkl"/>
          <w:i/>
          <w:sz w:val="20"/>
          <w:szCs w:val="20"/>
        </w:rPr>
        <w:t>уполномоченного органа"</w:t>
      </w:r>
      <w:r w:rsidRPr="00D21C38">
        <w:rPr>
          <w:i/>
          <w:sz w:val="20"/>
          <w:szCs w:val="20"/>
        </w:rPr>
        <w:t xml:space="preserve"> </w:t>
      </w:r>
      <w:r w:rsidRPr="00D21C38">
        <w:rPr>
          <w:rStyle w:val="ezkurwreuab5ozgtqnkl"/>
          <w:i/>
          <w:sz w:val="20"/>
          <w:szCs w:val="20"/>
        </w:rPr>
        <w:t>словами "выдачи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банку</w:t>
      </w:r>
    </w:p>
    <w:p w:rsidR="0065206B" w:rsidRDefault="0065206B" w:rsidP="0065206B">
      <w:pPr>
        <w:rPr>
          <w:rStyle w:val="ezkurwreuab5ozgtqnkl"/>
          <w:i/>
          <w:sz w:val="20"/>
          <w:szCs w:val="20"/>
          <w:highlight w:val="yellow"/>
        </w:rPr>
      </w:pPr>
    </w:p>
    <w:p w:rsidR="009F799F" w:rsidRPr="0065206B" w:rsidRDefault="009F799F">
      <w:pPr>
        <w:rPr>
          <w:rFonts w:ascii="GHEA Grapalat" w:hAnsi="GHEA Grapalat"/>
          <w:sz w:val="18"/>
          <w:szCs w:val="18"/>
        </w:rPr>
      </w:pPr>
      <w:r w:rsidRPr="0065206B">
        <w:rPr>
          <w:rFonts w:ascii="GHEA Grapalat" w:hAnsi="GHEA Grapalat"/>
          <w:sz w:val="18"/>
          <w:szCs w:val="18"/>
        </w:rPr>
        <w:br w:type="page"/>
      </w:r>
    </w:p>
    <w:p w:rsidR="00BB28C8" w:rsidRPr="009F3DC7" w:rsidRDefault="00BB28C8" w:rsidP="00BB28C8">
      <w:pPr>
        <w:widowControl w:val="0"/>
        <w:tabs>
          <w:tab w:val="left" w:pos="1276"/>
        </w:tabs>
        <w:spacing w:after="160" w:line="353" w:lineRule="auto"/>
        <w:ind w:firstLine="567"/>
        <w:jc w:val="both"/>
        <w:rPr>
          <w:rFonts w:ascii="GHEA Grapalat" w:hAnsi="GHEA Grapalat"/>
        </w:rPr>
      </w:pP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6</w:t>
      </w:r>
      <w:r>
        <w:rPr>
          <w:rFonts w:ascii="GHEA Grapalat" w:hAnsi="GHEA Grapalat"/>
        </w:rPr>
        <w:t>.</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BD3E23">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E27E53">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sidR="004E3919">
        <w:rPr>
          <w:rFonts w:ascii="GHEA Grapalat" w:hAnsi="GHEA Grapalat"/>
        </w:rPr>
        <w:t xml:space="preserve">двадцатипятикратный </w:t>
      </w:r>
      <w:r w:rsidRPr="009F3DC7">
        <w:rPr>
          <w:rFonts w:ascii="GHEA Grapalat" w:hAnsi="GHEA Grapalat"/>
        </w:rPr>
        <w:t>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заменя</w:t>
      </w:r>
      <w:r w:rsidR="00C3050C"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00B2182F" w:rsidRPr="00891020">
        <w:rPr>
          <w:rFonts w:ascii="GHEA Grapalat" w:hAnsi="GHEA Grapalat"/>
        </w:rPr>
        <w:t>абзац</w:t>
      </w:r>
      <w:r w:rsidR="00B2182F">
        <w:rPr>
          <w:rFonts w:ascii="GHEA Grapalat" w:hAnsi="GHEA Grapalat"/>
        </w:rPr>
        <w:t>а</w:t>
      </w:r>
      <w:r w:rsidR="00B2182F" w:rsidRPr="00891020">
        <w:rPr>
          <w:rFonts w:ascii="GHEA Grapalat" w:hAnsi="GHEA Grapalat"/>
        </w:rPr>
        <w:t xml:space="preserve"> "</w:t>
      </w:r>
      <w:r w:rsidR="00B2182F">
        <w:rPr>
          <w:rFonts w:ascii="GHEA Grapalat" w:hAnsi="GHEA Grapalat"/>
        </w:rPr>
        <w:t>в</w:t>
      </w:r>
      <w:r w:rsidR="00B2182F" w:rsidRPr="00891020">
        <w:rPr>
          <w:rFonts w:ascii="GHEA Grapalat" w:hAnsi="GHEA Grapalat"/>
        </w:rPr>
        <w:t>" подпункта 1</w:t>
      </w:r>
      <w:r w:rsidR="00B2182F">
        <w:rPr>
          <w:rFonts w:ascii="GHEA Grapalat" w:hAnsi="GHEA Grapalat"/>
        </w:rPr>
        <w:t xml:space="preserve"> и</w:t>
      </w:r>
      <w:r w:rsidR="00B2182F" w:rsidRPr="009F3DC7">
        <w:rPr>
          <w:rFonts w:ascii="GHEA Grapalat" w:hAnsi="GHEA Grapalat"/>
        </w:rPr>
        <w:t xml:space="preserve"> </w:t>
      </w:r>
      <w:r w:rsidRPr="009F3DC7">
        <w:rPr>
          <w:rFonts w:ascii="GHEA Grapalat" w:hAnsi="GHEA Grapalat"/>
        </w:rPr>
        <w:t>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w:t>
      </w:r>
      <w:r w:rsidR="00A66D88" w:rsidRPr="00E468D1">
        <w:rPr>
          <w:rFonts w:ascii="GHEA Grapalat" w:hAnsi="GHEA Grapalat"/>
        </w:rPr>
        <w:t xml:space="preserve"> ----</w:t>
      </w:r>
      <w:r w:rsidR="00A66D88" w:rsidRPr="009F3DC7">
        <w:rPr>
          <w:rFonts w:ascii="GHEA Grapalat" w:hAnsi="GHEA Grapalat"/>
        </w:rPr>
        <w:t xml:space="preserve"> </w:t>
      </w:r>
      <w:r w:rsidRPr="009F3DC7">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323C68">
        <w:rPr>
          <w:rStyle w:val="FootnoteReference"/>
          <w:rFonts w:ascii="GHEA Grapalat" w:hAnsi="GHEA Grapalat"/>
        </w:rPr>
        <w:t>3</w:t>
      </w:r>
      <w:r w:rsidR="00323C68" w:rsidRPr="00323C68">
        <w:rPr>
          <w:rFonts w:ascii="GHEA Grapalat" w:hAnsi="GHEA Grapalat"/>
          <w:vertAlign w:val="superscript"/>
        </w:rPr>
        <w:t>5</w:t>
      </w: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lastRenderedPageBreak/>
        <w:t>В случае необходимости в проект договора могут быть включены не противоречащие законодательству Республики Армения положения.</w:t>
      </w:r>
    </w:p>
    <w:p w:rsidR="00323C68" w:rsidRDefault="00323C68" w:rsidP="00323C68">
      <w:pPr>
        <w:pStyle w:val="FootnoteText"/>
        <w:widowControl w:val="0"/>
        <w:jc w:val="both"/>
        <w:rPr>
          <w:rFonts w:ascii="GHEA Grapalat" w:hAnsi="GHEA Grapalat"/>
          <w:i/>
        </w:rPr>
      </w:pPr>
      <w:r>
        <w:rPr>
          <w:rFonts w:ascii="GHEA Grapalat" w:hAnsi="GHEA Grapalat"/>
          <w:i/>
        </w:rPr>
        <w:t>-----------------------------------------------</w:t>
      </w:r>
    </w:p>
    <w:p w:rsidR="00323C68" w:rsidRPr="00124BE9" w:rsidRDefault="00323C68" w:rsidP="00323C68">
      <w:pPr>
        <w:pStyle w:val="FootnoteText"/>
        <w:widowControl w:val="0"/>
        <w:jc w:val="both"/>
        <w:rPr>
          <w:rFonts w:ascii="GHEA Grapalat" w:hAnsi="GHEA Grapalat"/>
          <w:i/>
          <w:lang w:val="hy-AM" w:eastAsia="en-US"/>
        </w:rPr>
      </w:pPr>
      <w:r w:rsidRPr="00323C68">
        <w:rPr>
          <w:rFonts w:ascii="GHEA Grapalat" w:hAnsi="GHEA Grapalat"/>
          <w:i/>
          <w:vertAlign w:val="superscript"/>
        </w:rPr>
        <w:t xml:space="preserve">35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323C68" w:rsidRPr="00124BE9" w:rsidRDefault="00323C68" w:rsidP="00323C6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rsidR="00A66D88" w:rsidRDefault="00A66D88" w:rsidP="00A66D88">
      <w:pPr>
        <w:pStyle w:val="FootnoteText"/>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rsidR="00BB28C8" w:rsidRPr="00323C68" w:rsidRDefault="00BB28C8" w:rsidP="00BB28C8">
      <w:pPr>
        <w:widowControl w:val="0"/>
        <w:spacing w:after="160" w:line="360" w:lineRule="auto"/>
        <w:ind w:firstLine="567"/>
        <w:rPr>
          <w:rFonts w:ascii="GHEA Grapalat" w:hAnsi="GHEA Grapalat"/>
          <w:i/>
          <w:lang w:val="hy-AM"/>
        </w:rPr>
      </w:pPr>
    </w:p>
    <w:p w:rsidR="00323C68" w:rsidRPr="009F799F" w:rsidRDefault="00323C68">
      <w:pPr>
        <w:rPr>
          <w:rFonts w:ascii="GHEA Grapalat" w:hAnsi="GHEA Grapalat"/>
          <w:i/>
          <w:lang w:val="hy-AM"/>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"наименование работ"</w:t>
      </w:r>
    </w:p>
    <w:p w:rsidR="000A359E" w:rsidRDefault="000A359E" w:rsidP="00BB28C8">
      <w:pPr>
        <w:widowControl w:val="0"/>
        <w:spacing w:after="160" w:line="360" w:lineRule="auto"/>
        <w:ind w:firstLine="567"/>
        <w:jc w:val="center"/>
        <w:rPr>
          <w:rFonts w:ascii="Sylfaen" w:hAnsi="Sylfaen"/>
          <w:lang w:val="hy-AM"/>
        </w:rPr>
      </w:pPr>
    </w:p>
    <w:p w:rsidR="000A359E" w:rsidRDefault="00CF5C9B" w:rsidP="00BB28C8">
      <w:pPr>
        <w:widowControl w:val="0"/>
        <w:spacing w:after="160" w:line="360" w:lineRule="auto"/>
        <w:ind w:firstLine="567"/>
        <w:jc w:val="center"/>
        <w:rPr>
          <w:rFonts w:ascii="Sylfaen" w:hAnsi="Sylfaen"/>
          <w:lang w:val="hy-AM"/>
        </w:rPr>
      </w:pPr>
      <w:r w:rsidRPr="00CF5C9B">
        <w:rPr>
          <w:rFonts w:ascii="Sylfaen" w:hAnsi="Sylfaen"/>
        </w:rPr>
        <w:t>прилагается</w:t>
      </w:r>
    </w:p>
    <w:p w:rsidR="000A359E" w:rsidRDefault="000A359E" w:rsidP="00BB28C8">
      <w:pPr>
        <w:widowControl w:val="0"/>
        <w:spacing w:after="160" w:line="360" w:lineRule="auto"/>
        <w:ind w:firstLine="567"/>
        <w:jc w:val="center"/>
        <w:rPr>
          <w:rFonts w:ascii="Sylfaen" w:hAnsi="Sylfaen"/>
          <w:lang w:val="hy-AM"/>
        </w:rPr>
      </w:pPr>
    </w:p>
    <w:p w:rsidR="00CF5C9B" w:rsidRPr="00CF5C9B" w:rsidRDefault="00CF5C9B" w:rsidP="00CF5C9B">
      <w:pPr>
        <w:widowControl w:val="0"/>
        <w:spacing w:after="160" w:line="360" w:lineRule="auto"/>
        <w:ind w:firstLine="567"/>
        <w:jc w:val="center"/>
        <w:rPr>
          <w:rFonts w:ascii="Sylfaen" w:hAnsi="Sylfaen"/>
          <w:lang w:val="hy-AM"/>
        </w:rPr>
      </w:pPr>
      <w:r>
        <w:rPr>
          <w:rFonts w:ascii="Sylfaen" w:hAnsi="Sylfaen"/>
        </w:rPr>
        <w:t>лот</w:t>
      </w:r>
      <w:r w:rsidRPr="00CF5C9B">
        <w:rPr>
          <w:rFonts w:ascii="Sylfaen" w:hAnsi="Sylfaen"/>
          <w:lang w:val="hy-AM"/>
        </w:rPr>
        <w:t xml:space="preserve"> 1: </w:t>
      </w:r>
      <w:hyperlink r:id="rId14" w:history="1">
        <w:r w:rsidRPr="00EE389A">
          <w:rPr>
            <w:rStyle w:val="Hyperlink"/>
            <w:rFonts w:ascii="Sylfaen" w:hAnsi="Sylfaen"/>
            <w:lang w:val="hy-AM"/>
          </w:rPr>
          <w:t>https://cloud.mail.ru/stock/jdqiVYjq2AztmZAegpvx6v18</w:t>
        </w:r>
      </w:hyperlink>
      <w:r>
        <w:rPr>
          <w:rFonts w:ascii="Sylfaen" w:hAnsi="Sylfaen"/>
          <w:lang w:val="hy-AM"/>
        </w:rPr>
        <w:t xml:space="preserve"> </w:t>
      </w:r>
    </w:p>
    <w:p w:rsidR="000A359E" w:rsidRDefault="00CF5C9B" w:rsidP="00CF5C9B">
      <w:pPr>
        <w:widowControl w:val="0"/>
        <w:spacing w:after="160" w:line="360" w:lineRule="auto"/>
        <w:ind w:firstLine="567"/>
        <w:jc w:val="center"/>
        <w:rPr>
          <w:rFonts w:ascii="Sylfaen" w:hAnsi="Sylfaen"/>
          <w:lang w:val="hy-AM"/>
        </w:rPr>
      </w:pPr>
      <w:r>
        <w:rPr>
          <w:rFonts w:ascii="Sylfaen" w:hAnsi="Sylfaen"/>
        </w:rPr>
        <w:t>лот</w:t>
      </w:r>
      <w:r w:rsidRPr="00CF5C9B">
        <w:rPr>
          <w:rFonts w:ascii="Sylfaen" w:hAnsi="Sylfaen"/>
          <w:lang w:val="hy-AM"/>
        </w:rPr>
        <w:t xml:space="preserve"> 2: </w:t>
      </w:r>
      <w:hyperlink r:id="rId15" w:history="1">
        <w:r w:rsidRPr="00EE389A">
          <w:rPr>
            <w:rStyle w:val="Hyperlink"/>
            <w:rFonts w:ascii="Sylfaen" w:hAnsi="Sylfaen"/>
            <w:lang w:val="hy-AM"/>
          </w:rPr>
          <w:t>https://cloud.mail.ru/stock/ai2kgtM5Ruw5ByZRpuZU3NxC</w:t>
        </w:r>
      </w:hyperlink>
      <w:r>
        <w:rPr>
          <w:rFonts w:ascii="Sylfaen" w:hAnsi="Sylfaen"/>
          <w:lang w:val="hy-AM"/>
        </w:rPr>
        <w:t xml:space="preserve"> </w:t>
      </w: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CD2E1D" w:rsidRDefault="00BB28C8" w:rsidP="00BB28C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8"/>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08563D" w:rsidRPr="00124BE9" w:rsidRDefault="0008563D" w:rsidP="0008563D">
      <w:pPr>
        <w:pStyle w:val="FootnoteText"/>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9"/>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30"/>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A768B1" w:rsidRPr="00685FDC" w:rsidTr="00CF5C9B">
        <w:trPr>
          <w:cantSplit/>
          <w:trHeight w:val="711"/>
          <w:jc w:val="center"/>
        </w:trPr>
        <w:tc>
          <w:tcPr>
            <w:tcW w:w="1259" w:type="dxa"/>
            <w:vMerge w:val="restart"/>
          </w:tcPr>
          <w:p w:rsidR="00A768B1" w:rsidRPr="007679F7" w:rsidRDefault="00A768B1" w:rsidP="00D77F20">
            <w:pPr>
              <w:jc w:val="center"/>
              <w:rPr>
                <w:rFonts w:ascii="GHEA Grapalat" w:hAnsi="GHEA Grapalat"/>
                <w:sz w:val="20"/>
                <w:lang w:val="hy-AM"/>
              </w:rPr>
            </w:pPr>
            <w:r>
              <w:rPr>
                <w:rFonts w:ascii="GHEA Grapalat" w:hAnsi="GHEA Grapalat"/>
                <w:sz w:val="20"/>
                <w:lang w:val="hy-AM"/>
              </w:rPr>
              <w:t>1</w:t>
            </w:r>
          </w:p>
        </w:tc>
        <w:tc>
          <w:tcPr>
            <w:tcW w:w="1238" w:type="dxa"/>
            <w:vMerge w:val="restart"/>
          </w:tcPr>
          <w:p w:rsidR="00A768B1" w:rsidRPr="007679F7" w:rsidRDefault="00A768B1" w:rsidP="00D77F20">
            <w:pPr>
              <w:jc w:val="center"/>
              <w:rPr>
                <w:rFonts w:ascii="GHEA Grapalat" w:hAnsi="GHEA Grapalat" w:cs="Sylfaen"/>
                <w:b/>
                <w:bCs/>
                <w:color w:val="000000" w:themeColor="text1"/>
                <w:sz w:val="17"/>
                <w:szCs w:val="17"/>
                <w:lang w:val="hy-AM"/>
              </w:rPr>
            </w:pPr>
            <w:r w:rsidRPr="007679F7">
              <w:rPr>
                <w:rFonts w:ascii="GHEA Grapalat" w:hAnsi="GHEA Grapalat" w:cs="Sylfaen"/>
                <w:b/>
                <w:bCs/>
                <w:color w:val="000000" w:themeColor="text1"/>
                <w:sz w:val="17"/>
                <w:szCs w:val="17"/>
                <w:lang w:val="hy-AM"/>
              </w:rPr>
              <w:t>45232121</w:t>
            </w:r>
          </w:p>
        </w:tc>
        <w:tc>
          <w:tcPr>
            <w:tcW w:w="1019" w:type="dxa"/>
            <w:vMerge w:val="restart"/>
          </w:tcPr>
          <w:p w:rsidR="00A768B1" w:rsidRPr="00685FDC" w:rsidRDefault="00A768B1" w:rsidP="003D2146">
            <w:pPr>
              <w:widowControl w:val="0"/>
              <w:spacing w:after="120"/>
              <w:jc w:val="center"/>
              <w:rPr>
                <w:rFonts w:ascii="GHEA Grapalat" w:hAnsi="GHEA Grapalat"/>
                <w:sz w:val="14"/>
                <w:szCs w:val="16"/>
              </w:rPr>
            </w:pPr>
            <w:r w:rsidRPr="00CF5C9B">
              <w:rPr>
                <w:rFonts w:ascii="GHEA Grapalat" w:hAnsi="GHEA Grapalat"/>
                <w:sz w:val="14"/>
                <w:szCs w:val="16"/>
              </w:rPr>
              <w:t>Капитальный ремонт внутрихозяйственной ирригационной сети общины Арзни</w:t>
            </w:r>
          </w:p>
        </w:tc>
        <w:tc>
          <w:tcPr>
            <w:tcW w:w="7439" w:type="dxa"/>
            <w:gridSpan w:val="13"/>
            <w:vAlign w:val="center"/>
          </w:tcPr>
          <w:p w:rsidR="00A768B1" w:rsidRPr="0095223F" w:rsidRDefault="00A768B1" w:rsidP="00D77F20">
            <w:pPr>
              <w:widowControl w:val="0"/>
              <w:spacing w:after="120"/>
              <w:ind w:left="-95" w:right="-88"/>
              <w:jc w:val="center"/>
              <w:rPr>
                <w:rFonts w:ascii="GHEA Grapalat" w:hAnsi="GHEA Grapalat"/>
                <w:sz w:val="14"/>
                <w:szCs w:val="16"/>
              </w:rPr>
            </w:pPr>
            <w:r w:rsidRPr="0095223F">
              <w:rPr>
                <w:rFonts w:ascii="GHEA Grapalat" w:hAnsi="GHEA Grapalat"/>
                <w:sz w:val="14"/>
                <w:szCs w:val="16"/>
              </w:rPr>
              <w:t xml:space="preserve">Оплата работ будет осуществляться из бюджета муниципалитета по ставке </w:t>
            </w:r>
            <w:r>
              <w:rPr>
                <w:rFonts w:ascii="GHEA Grapalat" w:hAnsi="GHEA Grapalat"/>
                <w:sz w:val="14"/>
                <w:szCs w:val="16"/>
                <w:lang w:val="hy-AM"/>
              </w:rPr>
              <w:t>3</w:t>
            </w:r>
            <w:r w:rsidRPr="0095223F">
              <w:rPr>
                <w:rFonts w:ascii="GHEA Grapalat" w:hAnsi="GHEA Grapalat"/>
                <w:sz w:val="14"/>
                <w:szCs w:val="16"/>
              </w:rPr>
              <w:t>5%.</w:t>
            </w:r>
          </w:p>
          <w:p w:rsidR="00A768B1" w:rsidRPr="00685FDC" w:rsidRDefault="00A768B1" w:rsidP="00D77F20">
            <w:pPr>
              <w:widowControl w:val="0"/>
              <w:spacing w:after="120"/>
              <w:ind w:left="-95" w:right="-88"/>
              <w:jc w:val="center"/>
              <w:rPr>
                <w:rFonts w:ascii="GHEA Grapalat" w:hAnsi="GHEA Grapalat"/>
                <w:b/>
                <w:sz w:val="14"/>
                <w:szCs w:val="16"/>
              </w:rPr>
            </w:pPr>
            <w:r w:rsidRPr="0095223F">
              <w:rPr>
                <w:rFonts w:ascii="GHEA Grapalat" w:hAnsi="GHEA Grapalat"/>
                <w:sz w:val="14"/>
                <w:szCs w:val="16"/>
              </w:rPr>
              <w:t>Оплата будет производиться в рамках Договора, в части финансирования муниципалитета, в размере 100% от суммы технического контроля качества выполненных строительных работ, проводимого каждый раз по фактически выполненным работам, на основании счетов-фактур, утвержденных и представленных подрядчиком, утвержденных актов сдачи-приемки работ и положительного заключения.</w:t>
            </w:r>
          </w:p>
        </w:tc>
      </w:tr>
      <w:tr w:rsidR="00A768B1" w:rsidRPr="00685FDC" w:rsidTr="0051323B">
        <w:trPr>
          <w:cantSplit/>
          <w:trHeight w:val="710"/>
          <w:jc w:val="center"/>
        </w:trPr>
        <w:tc>
          <w:tcPr>
            <w:tcW w:w="1259" w:type="dxa"/>
            <w:vMerge/>
          </w:tcPr>
          <w:p w:rsidR="00A768B1" w:rsidRPr="00685FDC" w:rsidRDefault="00A768B1" w:rsidP="003D2146">
            <w:pPr>
              <w:widowControl w:val="0"/>
              <w:spacing w:after="120"/>
              <w:jc w:val="center"/>
              <w:rPr>
                <w:rFonts w:ascii="GHEA Grapalat" w:hAnsi="GHEA Grapalat"/>
                <w:sz w:val="14"/>
                <w:szCs w:val="16"/>
              </w:rPr>
            </w:pPr>
          </w:p>
        </w:tc>
        <w:tc>
          <w:tcPr>
            <w:tcW w:w="1238" w:type="dxa"/>
            <w:vMerge/>
          </w:tcPr>
          <w:p w:rsidR="00A768B1" w:rsidRPr="00685FDC" w:rsidRDefault="00A768B1" w:rsidP="003D2146">
            <w:pPr>
              <w:widowControl w:val="0"/>
              <w:spacing w:after="120"/>
              <w:jc w:val="center"/>
              <w:rPr>
                <w:rFonts w:ascii="GHEA Grapalat" w:hAnsi="GHEA Grapalat"/>
                <w:sz w:val="14"/>
                <w:szCs w:val="16"/>
              </w:rPr>
            </w:pPr>
          </w:p>
        </w:tc>
        <w:tc>
          <w:tcPr>
            <w:tcW w:w="1019" w:type="dxa"/>
            <w:vMerge/>
          </w:tcPr>
          <w:p w:rsidR="00A768B1" w:rsidRPr="00CF5C9B" w:rsidRDefault="00A768B1" w:rsidP="003D2146">
            <w:pPr>
              <w:widowControl w:val="0"/>
              <w:spacing w:after="120"/>
              <w:jc w:val="center"/>
              <w:rPr>
                <w:rFonts w:ascii="GHEA Grapalat" w:hAnsi="GHEA Grapalat"/>
                <w:sz w:val="14"/>
                <w:szCs w:val="16"/>
              </w:rPr>
            </w:pPr>
          </w:p>
        </w:tc>
        <w:tc>
          <w:tcPr>
            <w:tcW w:w="7439" w:type="dxa"/>
            <w:gridSpan w:val="13"/>
            <w:vAlign w:val="center"/>
          </w:tcPr>
          <w:p w:rsidR="00A768B1" w:rsidRPr="0095223F" w:rsidRDefault="00A768B1" w:rsidP="00D77F20">
            <w:pPr>
              <w:widowControl w:val="0"/>
              <w:spacing w:after="120"/>
              <w:ind w:left="-95" w:right="-88"/>
              <w:jc w:val="center"/>
              <w:rPr>
                <w:rFonts w:ascii="GHEA Grapalat" w:hAnsi="GHEA Grapalat"/>
                <w:sz w:val="14"/>
                <w:szCs w:val="16"/>
              </w:rPr>
            </w:pPr>
            <w:r w:rsidRPr="0095223F">
              <w:rPr>
                <w:rFonts w:ascii="GHEA Grapalat" w:hAnsi="GHEA Grapalat"/>
                <w:sz w:val="14"/>
                <w:szCs w:val="16"/>
              </w:rPr>
              <w:t>Оплата работ будет осуществляться за счет средств госу</w:t>
            </w:r>
            <w:r>
              <w:rPr>
                <w:rFonts w:ascii="GHEA Grapalat" w:hAnsi="GHEA Grapalat"/>
                <w:sz w:val="14"/>
                <w:szCs w:val="16"/>
              </w:rPr>
              <w:t xml:space="preserve">дарственного бюджета по ставке </w:t>
            </w:r>
            <w:r>
              <w:rPr>
                <w:rFonts w:ascii="GHEA Grapalat" w:hAnsi="GHEA Grapalat"/>
                <w:sz w:val="14"/>
                <w:szCs w:val="16"/>
                <w:lang w:val="hy-AM"/>
              </w:rPr>
              <w:t>6</w:t>
            </w:r>
            <w:r w:rsidRPr="0095223F">
              <w:rPr>
                <w:rFonts w:ascii="GHEA Grapalat" w:hAnsi="GHEA Grapalat"/>
                <w:sz w:val="14"/>
                <w:szCs w:val="16"/>
              </w:rPr>
              <w:t>5%.</w:t>
            </w:r>
          </w:p>
          <w:p w:rsidR="00A768B1" w:rsidRPr="0095223F" w:rsidRDefault="00A768B1" w:rsidP="00D77F20">
            <w:pPr>
              <w:widowControl w:val="0"/>
              <w:spacing w:after="120"/>
              <w:ind w:left="-95" w:right="-88"/>
              <w:jc w:val="center"/>
              <w:rPr>
                <w:rFonts w:ascii="GHEA Grapalat" w:hAnsi="GHEA Grapalat"/>
                <w:sz w:val="14"/>
                <w:szCs w:val="16"/>
              </w:rPr>
            </w:pPr>
          </w:p>
          <w:p w:rsidR="00A768B1" w:rsidRPr="0095223F" w:rsidRDefault="00A768B1" w:rsidP="00D77F20">
            <w:pPr>
              <w:widowControl w:val="0"/>
              <w:spacing w:after="120"/>
              <w:ind w:left="-95" w:right="-88"/>
              <w:jc w:val="center"/>
              <w:rPr>
                <w:rFonts w:ascii="GHEA Grapalat" w:hAnsi="GHEA Grapalat"/>
                <w:sz w:val="14"/>
                <w:szCs w:val="16"/>
              </w:rPr>
            </w:pPr>
            <w:r w:rsidRPr="0095223F">
              <w:rPr>
                <w:rFonts w:ascii="GHEA Grapalat" w:hAnsi="GHEA Grapalat"/>
                <w:sz w:val="14"/>
                <w:szCs w:val="16"/>
              </w:rPr>
              <w:t>(НА ОСНОВАНИИ РЕШЕНИЯ ПРАВИТЕЛЬСТВА)</w:t>
            </w:r>
          </w:p>
          <w:p w:rsidR="00A768B1" w:rsidRPr="00685FDC" w:rsidRDefault="00A768B1" w:rsidP="00D77F20">
            <w:pPr>
              <w:widowControl w:val="0"/>
              <w:spacing w:after="120"/>
              <w:ind w:left="-95" w:right="-88"/>
              <w:jc w:val="center"/>
              <w:rPr>
                <w:rFonts w:ascii="GHEA Grapalat" w:hAnsi="GHEA Grapalat"/>
                <w:sz w:val="14"/>
                <w:szCs w:val="16"/>
              </w:rPr>
            </w:pPr>
            <w:r w:rsidRPr="0095223F">
              <w:rPr>
                <w:rFonts w:ascii="GHEA Grapalat" w:hAnsi="GHEA Grapalat"/>
                <w:sz w:val="14"/>
                <w:szCs w:val="16"/>
              </w:rPr>
              <w:t>Оплата будет производиться в рамках Договора, на основании утвержденного акта выполненных работ, счета-фактуры, утвержденного и представленного подрядчиком, и акта приема-передачи работ, после получения финансирования от Правительства Республики Армения.</w:t>
            </w:r>
          </w:p>
        </w:tc>
      </w:tr>
      <w:tr w:rsidR="00A768B1" w:rsidRPr="00685FDC" w:rsidTr="00CF5C9B">
        <w:trPr>
          <w:cantSplit/>
          <w:trHeight w:val="711"/>
          <w:jc w:val="center"/>
        </w:trPr>
        <w:tc>
          <w:tcPr>
            <w:tcW w:w="1259" w:type="dxa"/>
            <w:vMerge w:val="restart"/>
          </w:tcPr>
          <w:p w:rsidR="00A768B1" w:rsidRPr="007679F7" w:rsidRDefault="00A768B1" w:rsidP="00D77F20">
            <w:pPr>
              <w:jc w:val="center"/>
              <w:rPr>
                <w:rFonts w:ascii="GHEA Grapalat" w:hAnsi="GHEA Grapalat"/>
                <w:sz w:val="20"/>
                <w:lang w:val="hy-AM"/>
              </w:rPr>
            </w:pPr>
            <w:r>
              <w:rPr>
                <w:rFonts w:ascii="GHEA Grapalat" w:hAnsi="GHEA Grapalat"/>
                <w:sz w:val="20"/>
                <w:lang w:val="hy-AM"/>
              </w:rPr>
              <w:t>2</w:t>
            </w:r>
          </w:p>
        </w:tc>
        <w:tc>
          <w:tcPr>
            <w:tcW w:w="1238" w:type="dxa"/>
            <w:vMerge w:val="restart"/>
          </w:tcPr>
          <w:p w:rsidR="00A768B1" w:rsidRPr="007679F7" w:rsidRDefault="00A768B1" w:rsidP="00D77F20">
            <w:pPr>
              <w:jc w:val="center"/>
              <w:rPr>
                <w:rFonts w:ascii="GHEA Grapalat" w:hAnsi="GHEA Grapalat" w:cs="Sylfaen"/>
                <w:b/>
                <w:bCs/>
                <w:color w:val="000000" w:themeColor="text1"/>
                <w:sz w:val="17"/>
                <w:szCs w:val="17"/>
                <w:lang w:val="hy-AM"/>
              </w:rPr>
            </w:pPr>
            <w:r w:rsidRPr="007679F7">
              <w:rPr>
                <w:rFonts w:ascii="GHEA Grapalat" w:hAnsi="GHEA Grapalat" w:cs="Sylfaen"/>
                <w:b/>
                <w:bCs/>
                <w:color w:val="000000" w:themeColor="text1"/>
                <w:sz w:val="17"/>
                <w:szCs w:val="17"/>
                <w:lang w:val="hy-AM"/>
              </w:rPr>
              <w:t>452324000</w:t>
            </w:r>
          </w:p>
        </w:tc>
        <w:tc>
          <w:tcPr>
            <w:tcW w:w="1019" w:type="dxa"/>
            <w:vMerge w:val="restart"/>
          </w:tcPr>
          <w:p w:rsidR="00A768B1" w:rsidRPr="00685FDC" w:rsidRDefault="00A768B1" w:rsidP="003D2146">
            <w:pPr>
              <w:widowControl w:val="0"/>
              <w:spacing w:after="120"/>
              <w:jc w:val="center"/>
              <w:rPr>
                <w:rFonts w:ascii="GHEA Grapalat" w:hAnsi="GHEA Grapalat"/>
                <w:sz w:val="14"/>
                <w:szCs w:val="16"/>
              </w:rPr>
            </w:pPr>
            <w:r w:rsidRPr="00CF5C9B">
              <w:rPr>
                <w:rFonts w:ascii="GHEA Grapalat" w:hAnsi="GHEA Grapalat"/>
                <w:sz w:val="14"/>
                <w:szCs w:val="16"/>
              </w:rPr>
              <w:t>Капитальный ремонт канализационных линий общины Арзни</w:t>
            </w:r>
          </w:p>
        </w:tc>
        <w:tc>
          <w:tcPr>
            <w:tcW w:w="7439" w:type="dxa"/>
            <w:gridSpan w:val="13"/>
            <w:vAlign w:val="center"/>
          </w:tcPr>
          <w:p w:rsidR="00A768B1" w:rsidRPr="0095223F" w:rsidRDefault="00A768B1" w:rsidP="00D77F20">
            <w:pPr>
              <w:widowControl w:val="0"/>
              <w:spacing w:after="120"/>
              <w:ind w:left="-95" w:right="-88"/>
              <w:jc w:val="center"/>
              <w:rPr>
                <w:rFonts w:ascii="GHEA Grapalat" w:hAnsi="GHEA Grapalat"/>
                <w:sz w:val="14"/>
                <w:szCs w:val="16"/>
              </w:rPr>
            </w:pPr>
            <w:r w:rsidRPr="0095223F">
              <w:rPr>
                <w:rFonts w:ascii="GHEA Grapalat" w:hAnsi="GHEA Grapalat"/>
                <w:sz w:val="14"/>
                <w:szCs w:val="16"/>
              </w:rPr>
              <w:t xml:space="preserve">Оплата работ будет осуществляться из бюджета муниципалитета по ставке </w:t>
            </w:r>
            <w:r>
              <w:rPr>
                <w:rFonts w:ascii="GHEA Grapalat" w:hAnsi="GHEA Grapalat"/>
                <w:sz w:val="14"/>
                <w:szCs w:val="16"/>
                <w:lang w:val="hy-AM"/>
              </w:rPr>
              <w:t>3</w:t>
            </w:r>
            <w:r w:rsidRPr="0095223F">
              <w:rPr>
                <w:rFonts w:ascii="GHEA Grapalat" w:hAnsi="GHEA Grapalat"/>
                <w:sz w:val="14"/>
                <w:szCs w:val="16"/>
              </w:rPr>
              <w:t>5%.</w:t>
            </w:r>
          </w:p>
          <w:p w:rsidR="00A768B1" w:rsidRPr="00685FDC" w:rsidRDefault="00A768B1" w:rsidP="00D77F20">
            <w:pPr>
              <w:widowControl w:val="0"/>
              <w:spacing w:after="120"/>
              <w:ind w:left="-95" w:right="-88"/>
              <w:jc w:val="center"/>
              <w:rPr>
                <w:rFonts w:ascii="GHEA Grapalat" w:hAnsi="GHEA Grapalat"/>
                <w:b/>
                <w:sz w:val="14"/>
                <w:szCs w:val="16"/>
              </w:rPr>
            </w:pPr>
            <w:r w:rsidRPr="0095223F">
              <w:rPr>
                <w:rFonts w:ascii="GHEA Grapalat" w:hAnsi="GHEA Grapalat"/>
                <w:sz w:val="14"/>
                <w:szCs w:val="16"/>
              </w:rPr>
              <w:t>Оплата будет производиться в рамках Договора, в части финансирования муниципалитета, в размере 100% от суммы технического контроля качества выполненных строительных работ, проводимого каждый раз по фактически выполненным работам, на основании счетов-фактур, утвержденных и представленных подрядчиком, утвержденных актов сдачи-приемки работ и положительного заключения.</w:t>
            </w:r>
          </w:p>
        </w:tc>
      </w:tr>
      <w:tr w:rsidR="00CF5C9B" w:rsidRPr="00685FDC" w:rsidTr="0051323B">
        <w:trPr>
          <w:cantSplit/>
          <w:trHeight w:val="710"/>
          <w:jc w:val="center"/>
        </w:trPr>
        <w:tc>
          <w:tcPr>
            <w:tcW w:w="1259" w:type="dxa"/>
            <w:vMerge/>
          </w:tcPr>
          <w:p w:rsidR="00CF5C9B" w:rsidRPr="00685FDC" w:rsidRDefault="00CF5C9B" w:rsidP="003D2146">
            <w:pPr>
              <w:widowControl w:val="0"/>
              <w:spacing w:after="120"/>
              <w:jc w:val="center"/>
              <w:rPr>
                <w:rFonts w:ascii="GHEA Grapalat" w:hAnsi="GHEA Grapalat"/>
                <w:sz w:val="14"/>
                <w:szCs w:val="16"/>
              </w:rPr>
            </w:pPr>
          </w:p>
        </w:tc>
        <w:tc>
          <w:tcPr>
            <w:tcW w:w="1238" w:type="dxa"/>
            <w:vMerge/>
          </w:tcPr>
          <w:p w:rsidR="00CF5C9B" w:rsidRPr="00685FDC" w:rsidRDefault="00CF5C9B" w:rsidP="003D2146">
            <w:pPr>
              <w:widowControl w:val="0"/>
              <w:spacing w:after="120"/>
              <w:jc w:val="center"/>
              <w:rPr>
                <w:rFonts w:ascii="GHEA Grapalat" w:hAnsi="GHEA Grapalat"/>
                <w:sz w:val="14"/>
                <w:szCs w:val="16"/>
              </w:rPr>
            </w:pPr>
          </w:p>
        </w:tc>
        <w:tc>
          <w:tcPr>
            <w:tcW w:w="1019" w:type="dxa"/>
            <w:vMerge/>
          </w:tcPr>
          <w:p w:rsidR="00CF5C9B" w:rsidRPr="00CF5C9B" w:rsidRDefault="00CF5C9B" w:rsidP="003D2146">
            <w:pPr>
              <w:widowControl w:val="0"/>
              <w:spacing w:after="120"/>
              <w:jc w:val="center"/>
              <w:rPr>
                <w:rFonts w:ascii="GHEA Grapalat" w:hAnsi="GHEA Grapalat"/>
                <w:sz w:val="14"/>
                <w:szCs w:val="16"/>
              </w:rPr>
            </w:pPr>
          </w:p>
        </w:tc>
        <w:tc>
          <w:tcPr>
            <w:tcW w:w="7439" w:type="dxa"/>
            <w:gridSpan w:val="13"/>
            <w:vAlign w:val="center"/>
          </w:tcPr>
          <w:p w:rsidR="00CF5C9B" w:rsidRPr="0095223F" w:rsidRDefault="00CF5C9B" w:rsidP="00D77F20">
            <w:pPr>
              <w:widowControl w:val="0"/>
              <w:spacing w:after="120"/>
              <w:ind w:left="-95" w:right="-88"/>
              <w:jc w:val="center"/>
              <w:rPr>
                <w:rFonts w:ascii="GHEA Grapalat" w:hAnsi="GHEA Grapalat"/>
                <w:sz w:val="14"/>
                <w:szCs w:val="16"/>
              </w:rPr>
            </w:pPr>
            <w:r w:rsidRPr="0095223F">
              <w:rPr>
                <w:rFonts w:ascii="GHEA Grapalat" w:hAnsi="GHEA Grapalat"/>
                <w:sz w:val="14"/>
                <w:szCs w:val="16"/>
              </w:rPr>
              <w:t>Оплата работ будет осуществляться за счет средств госу</w:t>
            </w:r>
            <w:r>
              <w:rPr>
                <w:rFonts w:ascii="GHEA Grapalat" w:hAnsi="GHEA Grapalat"/>
                <w:sz w:val="14"/>
                <w:szCs w:val="16"/>
              </w:rPr>
              <w:t xml:space="preserve">дарственного бюджета по ставке </w:t>
            </w:r>
            <w:r w:rsidR="00A768B1">
              <w:rPr>
                <w:rFonts w:ascii="GHEA Grapalat" w:hAnsi="GHEA Grapalat"/>
                <w:sz w:val="14"/>
                <w:szCs w:val="16"/>
                <w:lang w:val="hy-AM"/>
              </w:rPr>
              <w:t>6</w:t>
            </w:r>
            <w:r w:rsidRPr="0095223F">
              <w:rPr>
                <w:rFonts w:ascii="GHEA Grapalat" w:hAnsi="GHEA Grapalat"/>
                <w:sz w:val="14"/>
                <w:szCs w:val="16"/>
              </w:rPr>
              <w:t>5%.</w:t>
            </w:r>
          </w:p>
          <w:p w:rsidR="00CF5C9B" w:rsidRPr="0095223F" w:rsidRDefault="00CF5C9B" w:rsidP="00D77F20">
            <w:pPr>
              <w:widowControl w:val="0"/>
              <w:spacing w:after="120"/>
              <w:ind w:left="-95" w:right="-88"/>
              <w:jc w:val="center"/>
              <w:rPr>
                <w:rFonts w:ascii="GHEA Grapalat" w:hAnsi="GHEA Grapalat"/>
                <w:sz w:val="14"/>
                <w:szCs w:val="16"/>
              </w:rPr>
            </w:pPr>
          </w:p>
          <w:p w:rsidR="00CF5C9B" w:rsidRPr="0095223F" w:rsidRDefault="00CF5C9B" w:rsidP="00D77F20">
            <w:pPr>
              <w:widowControl w:val="0"/>
              <w:spacing w:after="120"/>
              <w:ind w:left="-95" w:right="-88"/>
              <w:jc w:val="center"/>
              <w:rPr>
                <w:rFonts w:ascii="GHEA Grapalat" w:hAnsi="GHEA Grapalat"/>
                <w:sz w:val="14"/>
                <w:szCs w:val="16"/>
              </w:rPr>
            </w:pPr>
            <w:r w:rsidRPr="0095223F">
              <w:rPr>
                <w:rFonts w:ascii="GHEA Grapalat" w:hAnsi="GHEA Grapalat"/>
                <w:sz w:val="14"/>
                <w:szCs w:val="16"/>
              </w:rPr>
              <w:t>(НА ОСНОВАНИИ РЕШЕНИЯ ПРАВИТЕЛЬСТВА)</w:t>
            </w:r>
          </w:p>
          <w:p w:rsidR="00CF5C9B" w:rsidRPr="00685FDC" w:rsidRDefault="00CF5C9B" w:rsidP="00D77F20">
            <w:pPr>
              <w:widowControl w:val="0"/>
              <w:spacing w:after="120"/>
              <w:ind w:left="-95" w:right="-88"/>
              <w:jc w:val="center"/>
              <w:rPr>
                <w:rFonts w:ascii="GHEA Grapalat" w:hAnsi="GHEA Grapalat"/>
                <w:sz w:val="14"/>
                <w:szCs w:val="16"/>
              </w:rPr>
            </w:pPr>
            <w:r w:rsidRPr="0095223F">
              <w:rPr>
                <w:rFonts w:ascii="GHEA Grapalat" w:hAnsi="GHEA Grapalat"/>
                <w:sz w:val="14"/>
                <w:szCs w:val="16"/>
              </w:rPr>
              <w:t>Оплата будет производиться в рамках Договора, на основании утвержденного акта выполненных работ, счета-фактуры, утвержденного и представленного подрядчиком, и акта приема-передачи работ, после получения финансирования от Правительства Республики Армения.</w:t>
            </w:r>
          </w:p>
        </w:tc>
      </w:tr>
    </w:tbl>
    <w:p w:rsidR="00BB28C8" w:rsidRPr="00CF5C9B" w:rsidRDefault="00BB28C8" w:rsidP="00BB28C8">
      <w:pPr>
        <w:widowControl w:val="0"/>
        <w:spacing w:after="160" w:line="360" w:lineRule="auto"/>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6"/>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684668" w:rsidRDefault="00684668">
      <w:pPr>
        <w:rPr>
          <w:rFonts w:ascii="GHEA Grapalat" w:hAnsi="GHEA Grapalat"/>
          <w:i/>
        </w:rPr>
      </w:pPr>
      <w:r>
        <w:rPr>
          <w:rFonts w:ascii="GHEA Grapalat" w:hAnsi="GHEA Grapalat"/>
          <w:i/>
        </w:rPr>
        <w:br w:type="page"/>
      </w:r>
    </w:p>
    <w:p w:rsidR="00684668" w:rsidRPr="0005376A" w:rsidRDefault="00684668" w:rsidP="00684668">
      <w:pPr>
        <w:widowControl w:val="0"/>
        <w:jc w:val="right"/>
        <w:rPr>
          <w:rFonts w:ascii="GHEA Grapalat" w:hAnsi="GHEA Grapalat" w:cs="Sylfaen"/>
          <w:i/>
        </w:rPr>
      </w:pPr>
      <w:r w:rsidRPr="0005376A">
        <w:rPr>
          <w:rFonts w:ascii="GHEA Grapalat" w:hAnsi="GHEA Grapalat"/>
          <w:i/>
        </w:rPr>
        <w:lastRenderedPageBreak/>
        <w:t>Приложение № 5</w:t>
      </w:r>
    </w:p>
    <w:p w:rsidR="00684668" w:rsidRPr="0005376A" w:rsidRDefault="00684668" w:rsidP="00684668">
      <w:pPr>
        <w:widowControl w:val="0"/>
        <w:jc w:val="right"/>
        <w:rPr>
          <w:rFonts w:ascii="GHEA Grapalat" w:hAnsi="GHEA Grapalat" w:cs="Sylfaen"/>
          <w:i/>
        </w:rPr>
      </w:pPr>
      <w:r w:rsidRPr="0005376A">
        <w:rPr>
          <w:rFonts w:ascii="GHEA Grapalat" w:hAnsi="GHEA Grapalat"/>
          <w:i/>
        </w:rPr>
        <w:t>к Договору под кодом</w:t>
      </w:r>
      <w:r w:rsidRPr="0005376A">
        <w:rPr>
          <w:rFonts w:ascii="GHEA Grapalat" w:hAnsi="GHEA Grapalat"/>
          <w:i/>
          <w:lang w:val="hy-AM"/>
        </w:rPr>
        <w:t xml:space="preserve"> «      »</w:t>
      </w:r>
      <w:r w:rsidRPr="0005376A">
        <w:rPr>
          <w:rFonts w:ascii="GHEA Grapalat" w:hAnsi="GHEA Grapalat"/>
          <w:i/>
        </w:rPr>
        <w:t xml:space="preserve"> </w:t>
      </w:r>
      <w:r w:rsidRPr="0005376A">
        <w:rPr>
          <w:rFonts w:ascii="GHEA Grapalat" w:hAnsi="GHEA Grapalat" w:cs="Sylfaen"/>
          <w:i/>
        </w:rPr>
        <w:br/>
      </w:r>
      <w:r w:rsidRPr="0005376A">
        <w:rPr>
          <w:rFonts w:ascii="GHEA Grapalat" w:hAnsi="GHEA Grapalat"/>
          <w:i/>
        </w:rPr>
        <w:t>заключенному "</w:t>
      </w:r>
      <w:r w:rsidRPr="0005376A">
        <w:rPr>
          <w:rFonts w:ascii="GHEA Grapalat" w:hAnsi="GHEA Grapalat"/>
          <w:i/>
        </w:rPr>
        <w:tab/>
        <w:t xml:space="preserve"> "</w:t>
      </w:r>
      <w:r w:rsidRPr="0005376A">
        <w:rPr>
          <w:rFonts w:ascii="GHEA Grapalat" w:hAnsi="GHEA Grapalat"/>
          <w:i/>
        </w:rPr>
        <w:tab/>
        <w:t>20</w:t>
      </w:r>
      <w:r w:rsidRPr="0005376A">
        <w:rPr>
          <w:rFonts w:ascii="GHEA Grapalat" w:hAnsi="GHEA Grapalat"/>
          <w:i/>
        </w:rPr>
        <w:tab/>
        <w:t xml:space="preserve">  г.</w:t>
      </w:r>
    </w:p>
    <w:p w:rsidR="00684668" w:rsidRPr="0005376A" w:rsidRDefault="00684668" w:rsidP="00684668">
      <w:pPr>
        <w:jc w:val="center"/>
        <w:rPr>
          <w:rFonts w:ascii="GHEA Grapalat" w:hAnsi="GHEA Grapalat" w:cs="GHEA Grapalat"/>
        </w:rPr>
      </w:pPr>
    </w:p>
    <w:p w:rsidR="00684668" w:rsidRPr="0005376A" w:rsidRDefault="00684668" w:rsidP="00684668">
      <w:pPr>
        <w:jc w:val="center"/>
        <w:rPr>
          <w:rFonts w:ascii="GHEA Grapalat" w:hAnsi="GHEA Grapalat" w:cs="GHEA Grapalat"/>
        </w:rPr>
      </w:pPr>
      <w:r w:rsidRPr="0005376A">
        <w:rPr>
          <w:rFonts w:ascii="GHEA Grapalat" w:hAnsi="GHEA Grapalat" w:cs="GHEA Grapalat"/>
        </w:rPr>
        <w:t>УВЕДОМЛЕНИЕ</w:t>
      </w:r>
    </w:p>
    <w:p w:rsidR="00684668" w:rsidRPr="0005376A" w:rsidRDefault="00684668" w:rsidP="00684668">
      <w:pPr>
        <w:jc w:val="center"/>
        <w:rPr>
          <w:rFonts w:ascii="GHEA Grapalat" w:hAnsi="GHEA Grapalat" w:cs="GHEA Grapalat"/>
          <w:lang w:val="hy-AM"/>
        </w:rPr>
      </w:pPr>
    </w:p>
    <w:p w:rsidR="00684668" w:rsidRPr="0005376A" w:rsidRDefault="00684668" w:rsidP="00684668">
      <w:pPr>
        <w:rPr>
          <w:rFonts w:ascii="GHEA Grapalat" w:hAnsi="GHEA Grapalat" w:cs="Arial"/>
          <w:sz w:val="20"/>
          <w:szCs w:val="20"/>
          <w:lang w:val="es-ES"/>
        </w:rPr>
      </w:pPr>
      <w:r w:rsidRPr="0005376A">
        <w:rPr>
          <w:rFonts w:ascii="GHEA Grapalat" w:hAnsi="GHEA Grapalat"/>
          <w:u w:val="single"/>
          <w:lang w:val="es-ES"/>
        </w:rPr>
        <w:t xml:space="preserve">                                                             </w:t>
      </w:r>
      <w:r w:rsidRPr="0005376A">
        <w:rPr>
          <w:rFonts w:ascii="GHEA Grapalat" w:hAnsi="GHEA Grapalat"/>
          <w:u w:val="single"/>
          <w:lang w:val="es-ES"/>
        </w:rPr>
        <w:tab/>
      </w:r>
      <w:r w:rsidRPr="0005376A">
        <w:rPr>
          <w:rFonts w:ascii="GHEA Grapalat" w:hAnsi="GHEA Grapalat"/>
          <w:u w:val="single"/>
          <w:lang w:val="es-ES"/>
        </w:rPr>
        <w:tab/>
        <w:t xml:space="preserve">       </w:t>
      </w:r>
      <w:r w:rsidRPr="0005376A">
        <w:rPr>
          <w:rFonts w:ascii="GHEA Grapalat" w:hAnsi="GHEA Grapalat"/>
          <w:lang w:val="es-ES"/>
        </w:rPr>
        <w:t xml:space="preserve"> </w:t>
      </w:r>
      <w:r w:rsidRPr="0005376A">
        <w:rPr>
          <w:rFonts w:ascii="GHEA Grapalat" w:hAnsi="GHEA Grapalat"/>
        </w:rPr>
        <w:t>з</w:t>
      </w:r>
      <w:r w:rsidRPr="0005376A">
        <w:rPr>
          <w:rFonts w:ascii="GHEA Grapalat" w:hAnsi="GHEA Grapalat" w:cs="Sylfaen"/>
          <w:sz w:val="20"/>
          <w:szCs w:val="20"/>
        </w:rPr>
        <w:t>аявляет, что</w:t>
      </w:r>
      <w:r w:rsidRPr="0005376A">
        <w:rPr>
          <w:rFonts w:ascii="GHEA Grapalat" w:hAnsi="GHEA Grapalat" w:cs="Arial"/>
          <w:sz w:val="20"/>
          <w:szCs w:val="20"/>
        </w:rPr>
        <w:t>:</w:t>
      </w:r>
      <w:r w:rsidRPr="0005376A">
        <w:rPr>
          <w:rFonts w:ascii="GHEA Grapalat" w:hAnsi="GHEA Grapalat" w:cs="Arial"/>
          <w:sz w:val="20"/>
          <w:szCs w:val="20"/>
          <w:lang w:val="es-ES"/>
        </w:rPr>
        <w:t xml:space="preserve">  </w:t>
      </w:r>
    </w:p>
    <w:p w:rsidR="00684668" w:rsidRPr="0005376A" w:rsidRDefault="00684668" w:rsidP="00684668">
      <w:pPr>
        <w:rPr>
          <w:rFonts w:ascii="GHEA Grapalat" w:hAnsi="GHEA Grapalat" w:cs="Arial"/>
          <w:vertAlign w:val="superscript"/>
          <w:lang w:val="es-ES"/>
        </w:rPr>
      </w:pPr>
      <w:r w:rsidRPr="0005376A">
        <w:rPr>
          <w:rFonts w:ascii="GHEA Grapalat" w:hAnsi="GHEA Grapalat"/>
          <w:vertAlign w:val="superscript"/>
          <w:lang w:val="es-ES"/>
        </w:rPr>
        <w:t xml:space="preserve">               </w:t>
      </w:r>
      <w:r w:rsidRPr="0005376A">
        <w:rPr>
          <w:rFonts w:ascii="GHEA Grapalat" w:hAnsi="GHEA Grapalat"/>
          <w:lang w:val="es-ES"/>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финансового агента</w:t>
      </w:r>
    </w:p>
    <w:p w:rsidR="00684668" w:rsidRPr="0005376A" w:rsidRDefault="00684668" w:rsidP="00684668">
      <w:pPr>
        <w:rPr>
          <w:rFonts w:ascii="GHEA Grapalat" w:hAnsi="GHEA Grapalat"/>
          <w:vertAlign w:val="superscript"/>
          <w:lang w:val="es-ES"/>
        </w:rPr>
      </w:pPr>
    </w:p>
    <w:p w:rsidR="00684668" w:rsidRPr="0005376A" w:rsidRDefault="00684668" w:rsidP="00684668">
      <w:pPr>
        <w:pStyle w:val="ListParagraph"/>
        <w:numPr>
          <w:ilvl w:val="0"/>
          <w:numId w:val="37"/>
        </w:numPr>
        <w:contextualSpacing/>
        <w:jc w:val="both"/>
        <w:rPr>
          <w:rFonts w:ascii="GHEA Grapalat" w:hAnsi="GHEA Grapalat"/>
          <w:u w:val="single"/>
          <w:lang w:val="es-ES"/>
        </w:rPr>
      </w:pPr>
      <w:r w:rsidRPr="0005376A">
        <w:rPr>
          <w:rFonts w:ascii="GHEA Grapalat" w:hAnsi="GHEA Grapalat"/>
          <w:sz w:val="20"/>
          <w:szCs w:val="20"/>
        </w:rPr>
        <w:t>В рамках заключенного между</w:t>
      </w:r>
      <w:r w:rsidRPr="0005376A">
        <w:rPr>
          <w:rFonts w:ascii="GHEA Grapalat" w:hAnsi="GHEA Grapalat"/>
        </w:rPr>
        <w:t xml:space="preserve">   ----------------------</w:t>
      </w:r>
      <w:r w:rsidRPr="0005376A">
        <w:rPr>
          <w:rFonts w:ascii="GHEA Grapalat" w:hAnsi="GHEA Grapalat"/>
          <w:lang w:val="hy-AM"/>
        </w:rPr>
        <w:t xml:space="preserve"> </w:t>
      </w:r>
      <w:r w:rsidRPr="0005376A">
        <w:rPr>
          <w:rFonts w:ascii="GHEA Grapalat" w:hAnsi="GHEA Grapalat"/>
          <w:sz w:val="20"/>
          <w:szCs w:val="20"/>
        </w:rPr>
        <w:t>- ом   и</w:t>
      </w:r>
      <w:r w:rsidRPr="0005376A">
        <w:rPr>
          <w:rFonts w:ascii="GHEA Grapalat" w:hAnsi="GHEA Grapalat"/>
        </w:rPr>
        <w:t xml:space="preserve"> ---------------------------- </w:t>
      </w:r>
      <w:r w:rsidRPr="0005376A">
        <w:rPr>
          <w:rFonts w:ascii="GHEA Grapalat" w:hAnsi="GHEA Grapalat"/>
          <w:sz w:val="20"/>
          <w:szCs w:val="20"/>
        </w:rPr>
        <w:t>-ом</w:t>
      </w:r>
      <w:r w:rsidRPr="0005376A">
        <w:rPr>
          <w:rFonts w:ascii="GHEA Grapalat" w:hAnsi="GHEA Grapalat"/>
        </w:rPr>
        <w:t xml:space="preserve">                              </w:t>
      </w:r>
    </w:p>
    <w:p w:rsidR="00684668" w:rsidRPr="0005376A" w:rsidRDefault="00684668" w:rsidP="00684668">
      <w:pPr>
        <w:rPr>
          <w:rFonts w:ascii="GHEA Grapalat" w:hAnsi="GHEA Grapalat" w:cs="Sylfaen"/>
          <w:vertAlign w:val="superscript"/>
        </w:rPr>
      </w:pPr>
      <w:r w:rsidRPr="0005376A">
        <w:rPr>
          <w:rFonts w:ascii="GHEA Grapalat" w:hAnsi="GHEA Grapalat" w:cs="Sylfaen"/>
          <w:vertAlign w:val="superscript"/>
          <w:lang w:val="es-ES"/>
        </w:rPr>
        <w:t xml:space="preserve">                                                                                     </w:t>
      </w:r>
      <w:r w:rsidRPr="0005376A">
        <w:rPr>
          <w:rFonts w:ascii="GHEA Grapalat" w:hAnsi="GHEA Grapalat" w:cs="Sylfaen"/>
          <w:vertAlign w:val="superscript"/>
        </w:rPr>
        <w:t xml:space="preserve">      название</w:t>
      </w:r>
      <w:r w:rsidRPr="0005376A">
        <w:rPr>
          <w:rFonts w:ascii="GHEA Grapalat" w:hAnsi="GHEA Grapalat" w:cs="Sylfaen"/>
          <w:vertAlign w:val="superscript"/>
          <w:lang w:val="es-ES"/>
        </w:rPr>
        <w:t xml:space="preserve"> </w:t>
      </w:r>
      <w:r w:rsidR="0005376A">
        <w:rPr>
          <w:rFonts w:ascii="GHEA Grapalat" w:hAnsi="GHEA Grapalat" w:cs="Sylfaen"/>
          <w:vertAlign w:val="superscript"/>
        </w:rPr>
        <w:t>заказчика</w:t>
      </w: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rsidR="00684668" w:rsidRPr="0005376A" w:rsidRDefault="00684668" w:rsidP="00684668">
      <w:pPr>
        <w:rPr>
          <w:rFonts w:ascii="GHEA Grapalat" w:hAnsi="GHEA Grapalat" w:cs="Sylfaen"/>
          <w:vertAlign w:val="superscript"/>
        </w:rPr>
      </w:pP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 </w:t>
      </w:r>
      <w:r w:rsidRPr="0005376A">
        <w:rPr>
          <w:rFonts w:ascii="GHEA Grapalat" w:hAnsi="GHEA Grapalat" w:cs="Sylfaen"/>
          <w:sz w:val="20"/>
          <w:szCs w:val="20"/>
          <w:lang w:val="es-ES"/>
        </w:rPr>
        <w:t>20</w:t>
      </w:r>
      <w:r w:rsidRPr="0005376A">
        <w:rPr>
          <w:rFonts w:ascii="GHEA Grapalat" w:hAnsi="GHEA Grapalat" w:cs="Sylfaen"/>
          <w:sz w:val="20"/>
          <w:szCs w:val="20"/>
        </w:rPr>
        <w:t>г</w:t>
      </w:r>
      <w:r w:rsidRPr="0005376A">
        <w:rPr>
          <w:rFonts w:ascii="GHEA Grapalat" w:hAnsi="GHEA Grapalat" w:cs="Sylfaen"/>
          <w:sz w:val="20"/>
          <w:szCs w:val="20"/>
          <w:lang w:val="es-ES"/>
        </w:rPr>
        <w:t>.</w:t>
      </w:r>
      <w:r w:rsidRPr="0005376A">
        <w:rPr>
          <w:rFonts w:ascii="GHEA Grapalat" w:hAnsi="GHEA Grapalat" w:cs="Sylfaen"/>
          <w:sz w:val="20"/>
          <w:szCs w:val="20"/>
        </w:rPr>
        <w:t xml:space="preserve">договора под кодом </w:t>
      </w:r>
      <w:r w:rsidRPr="0005376A">
        <w:rPr>
          <w:rFonts w:ascii="GHEA Grapalat" w:hAnsi="GHEA Grapalat" w:cs="Sylfaen"/>
          <w:sz w:val="20"/>
          <w:szCs w:val="20"/>
          <w:lang w:val="es-ES"/>
        </w:rPr>
        <w:t xml:space="preserve"> </w:t>
      </w:r>
      <w:r w:rsidRPr="0005376A">
        <w:rPr>
          <w:rFonts w:ascii="GHEA Grapalat" w:hAnsi="GHEA Grapalat"/>
          <w:i/>
          <w:sz w:val="20"/>
          <w:szCs w:val="20"/>
          <w:lang w:val="af-ZA"/>
        </w:rPr>
        <w:t>___</w:t>
      </w:r>
      <w:r w:rsidRPr="0005376A">
        <w:rPr>
          <w:rFonts w:ascii="GHEA Grapalat" w:hAnsi="GHEA Grapalat" w:cs="Arial"/>
          <w:i/>
          <w:sz w:val="20"/>
          <w:szCs w:val="20"/>
          <w:shd w:val="clear" w:color="auto" w:fill="FFFFFF"/>
          <w:lang w:val="hy-AM"/>
        </w:rPr>
        <w:t>«________»</w:t>
      </w:r>
      <w:r w:rsidRPr="0005376A">
        <w:rPr>
          <w:rFonts w:ascii="GHEA Grapalat" w:hAnsi="GHEA Grapalat"/>
          <w:i/>
          <w:sz w:val="20"/>
          <w:szCs w:val="20"/>
          <w:u w:val="single"/>
        </w:rPr>
        <w:t xml:space="preserve">__ </w:t>
      </w:r>
      <w:r w:rsidRPr="0005376A">
        <w:rPr>
          <w:rFonts w:ascii="GHEA Grapalat" w:hAnsi="GHEA Grapalat"/>
          <w:sz w:val="20"/>
          <w:szCs w:val="20"/>
        </w:rPr>
        <w:t>(</w:t>
      </w:r>
      <w:r w:rsidRPr="0005376A">
        <w:rPr>
          <w:rFonts w:ascii="GHEA Grapalat" w:hAnsi="GHEA Grapalat" w:cs="Sylfaen"/>
          <w:sz w:val="20"/>
          <w:szCs w:val="20"/>
        </w:rPr>
        <w:t>далее-Договор</w:t>
      </w:r>
      <w:r w:rsidRPr="0005376A">
        <w:rPr>
          <w:rFonts w:ascii="GHEA Grapalat" w:hAnsi="GHEA Grapalat" w:cs="Sylfaen"/>
          <w:sz w:val="20"/>
          <w:szCs w:val="20"/>
          <w:lang w:val="es-ES"/>
        </w:rPr>
        <w:t>)</w:t>
      </w:r>
      <w:r w:rsidRPr="0005376A">
        <w:rPr>
          <w:rFonts w:ascii="GHEA Grapalat" w:hAnsi="GHEA Grapalat" w:cs="Sylfaen"/>
          <w:sz w:val="20"/>
          <w:szCs w:val="20"/>
        </w:rPr>
        <w:t xml:space="preserve">, между мной </w:t>
      </w:r>
      <w:r w:rsidRPr="0005376A">
        <w:rPr>
          <w:rFonts w:ascii="GHEA Grapalat" w:hAnsi="GHEA Grapalat" w:cs="Sylfaen"/>
          <w:sz w:val="20"/>
          <w:szCs w:val="20"/>
          <w:lang w:val="hy-AM"/>
        </w:rPr>
        <w:t xml:space="preserve"> </w:t>
      </w:r>
      <w:r w:rsidRPr="0005376A">
        <w:rPr>
          <w:rFonts w:ascii="GHEA Grapalat" w:hAnsi="GHEA Grapalat" w:cs="Sylfaen"/>
          <w:sz w:val="20"/>
          <w:szCs w:val="20"/>
        </w:rPr>
        <w:t>и -------------- - ом</w:t>
      </w:r>
    </w:p>
    <w:p w:rsidR="00684668" w:rsidRPr="0005376A" w:rsidRDefault="00684668" w:rsidP="00684668">
      <w:pPr>
        <w:rPr>
          <w:rFonts w:ascii="GHEA Grapalat" w:hAnsi="GHEA Grapalat"/>
          <w:u w:val="single"/>
          <w:lang w:val="es-ES"/>
        </w:rPr>
      </w:pP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rsidR="00684668" w:rsidRPr="0005376A" w:rsidRDefault="00684668" w:rsidP="00684668">
      <w:pPr>
        <w:ind w:firstLine="709"/>
        <w:rPr>
          <w:rFonts w:ascii="GHEA Grapalat" w:hAnsi="GHEA Grapalat" w:cs="Sylfaen"/>
          <w:sz w:val="20"/>
          <w:szCs w:val="20"/>
          <w:lang w:val="es-ES"/>
        </w:rPr>
      </w:pPr>
      <w:r w:rsidRPr="0005376A">
        <w:rPr>
          <w:rFonts w:ascii="GHEA Grapalat" w:hAnsi="GHEA Grapalat"/>
          <w:u w:val="single"/>
          <w:lang w:val="es-ES"/>
        </w:rPr>
        <w:tab/>
      </w:r>
      <w:r w:rsidRPr="0005376A">
        <w:rPr>
          <w:rFonts w:ascii="GHEA Grapalat" w:hAnsi="GHEA Grapalat" w:cs="Sylfaen"/>
          <w:sz w:val="20"/>
          <w:szCs w:val="20"/>
          <w:lang w:val="es-ES"/>
        </w:rPr>
        <w:t xml:space="preserve"> «--»   20  </w:t>
      </w:r>
      <w:r w:rsidRPr="0005376A">
        <w:rPr>
          <w:rFonts w:ascii="GHEA Grapalat" w:hAnsi="GHEA Grapalat" w:cs="Sylfaen"/>
          <w:sz w:val="20"/>
          <w:szCs w:val="20"/>
        </w:rPr>
        <w:t xml:space="preserve">года </w:t>
      </w:r>
      <w:r w:rsidRPr="0005376A">
        <w:rPr>
          <w:rFonts w:ascii="GHEA Grapalat" w:hAnsi="GHEA Grapalat" w:cs="Sylfaen"/>
          <w:sz w:val="20"/>
          <w:szCs w:val="20"/>
          <w:lang w:val="es-ES"/>
        </w:rPr>
        <w:t xml:space="preserve"> </w:t>
      </w:r>
      <w:r w:rsidRPr="0005376A">
        <w:rPr>
          <w:rFonts w:ascii="GHEA Grapalat" w:hAnsi="GHEA Grapalat"/>
          <w:sz w:val="20"/>
          <w:szCs w:val="20"/>
        </w:rPr>
        <w:t>заключен</w:t>
      </w: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договор факторинга под кодом </w:t>
      </w:r>
      <w:r w:rsidRPr="0005376A">
        <w:rPr>
          <w:rFonts w:ascii="GHEA Grapalat" w:hAnsi="GHEA Grapalat"/>
          <w:lang w:val="es-ES"/>
        </w:rPr>
        <w:t>«</w:t>
      </w:r>
      <w:r w:rsidRPr="0005376A">
        <w:rPr>
          <w:rFonts w:ascii="GHEA Grapalat" w:hAnsi="GHEA Grapalat"/>
          <w:sz w:val="20"/>
          <w:szCs w:val="20"/>
          <w:lang w:val="es-ES"/>
        </w:rPr>
        <w:t>---</w:t>
      </w:r>
      <w:r w:rsidRPr="0005376A">
        <w:rPr>
          <w:rFonts w:ascii="GHEA Grapalat" w:hAnsi="GHEA Grapalat" w:cs="Sylfaen"/>
          <w:sz w:val="20"/>
          <w:szCs w:val="20"/>
          <w:lang w:val="es-ES"/>
        </w:rPr>
        <w:t>------------------</w:t>
      </w:r>
      <w:r w:rsidRPr="0005376A">
        <w:rPr>
          <w:rFonts w:ascii="GHEA Grapalat" w:hAnsi="GHEA Grapalat"/>
          <w:lang w:val="es-ES"/>
        </w:rPr>
        <w:t>»</w:t>
      </w:r>
      <w:r w:rsidRPr="0005376A">
        <w:rPr>
          <w:rFonts w:ascii="GHEA Grapalat" w:hAnsi="GHEA Grapalat"/>
        </w:rPr>
        <w:t>.</w:t>
      </w:r>
      <w:r w:rsidRPr="0005376A">
        <w:rPr>
          <w:rFonts w:ascii="GHEA Grapalat" w:hAnsi="GHEA Grapalat" w:cs="Sylfaen"/>
          <w:sz w:val="20"/>
          <w:szCs w:val="20"/>
          <w:lang w:val="es-ES"/>
        </w:rPr>
        <w:t xml:space="preserve"> </w:t>
      </w:r>
    </w:p>
    <w:p w:rsidR="00684668" w:rsidRPr="0005376A" w:rsidRDefault="00684668" w:rsidP="00684668">
      <w:pPr>
        <w:rPr>
          <w:rFonts w:ascii="GHEA Grapalat" w:hAnsi="GHEA Grapalat" w:cs="Sylfaen"/>
          <w:sz w:val="20"/>
          <w:szCs w:val="20"/>
          <w:lang w:val="es-ES"/>
        </w:rPr>
      </w:pPr>
    </w:p>
    <w:p w:rsidR="00684668" w:rsidRPr="0005376A" w:rsidRDefault="00684668" w:rsidP="00684668">
      <w:pPr>
        <w:pStyle w:val="ListParagraph"/>
        <w:numPr>
          <w:ilvl w:val="0"/>
          <w:numId w:val="37"/>
        </w:numPr>
        <w:contextualSpacing/>
        <w:jc w:val="both"/>
        <w:rPr>
          <w:rFonts w:ascii="GHEA Grapalat" w:hAnsi="GHEA Grapalat" w:cs="Sylfaen"/>
          <w:sz w:val="20"/>
          <w:szCs w:val="20"/>
        </w:rPr>
      </w:pPr>
      <w:r w:rsidRPr="0005376A">
        <w:rPr>
          <w:rFonts w:ascii="GHEA Grapalat" w:hAnsi="GHEA Grapalat" w:cs="Sylfaen"/>
          <w:sz w:val="20"/>
          <w:szCs w:val="20"/>
        </w:rPr>
        <w:t>Согласен с условиями изложенными в пункте 8.12 .</w:t>
      </w:r>
    </w:p>
    <w:p w:rsidR="00684668" w:rsidRPr="0005376A" w:rsidRDefault="00684668" w:rsidP="00684668">
      <w:pPr>
        <w:jc w:val="center"/>
        <w:rPr>
          <w:rFonts w:ascii="GHEA Grapalat" w:hAnsi="GHEA Grapalat" w:cs="GHEA Grapalat"/>
          <w:lang w:val="es-ES"/>
        </w:rPr>
      </w:pPr>
    </w:p>
    <w:p w:rsidR="00684668" w:rsidRPr="0005376A" w:rsidRDefault="00684668" w:rsidP="00684668">
      <w:pPr>
        <w:jc w:val="center"/>
        <w:rPr>
          <w:rFonts w:ascii="GHEA Grapalat" w:hAnsi="GHEA Grapalat" w:cs="Sylfaen"/>
          <w:b/>
          <w:lang w:val="es-ES"/>
        </w:rPr>
      </w:pPr>
    </w:p>
    <w:p w:rsidR="00684668" w:rsidRPr="0005376A" w:rsidRDefault="00684668" w:rsidP="00684668">
      <w:pPr>
        <w:ind w:left="720" w:firstLine="720"/>
        <w:rPr>
          <w:rFonts w:ascii="GHEA Grapalat" w:hAnsi="GHEA Grapalat"/>
          <w:sz w:val="20"/>
          <w:lang w:val="hy-AM"/>
        </w:rPr>
      </w:pPr>
      <w:r w:rsidRPr="0005376A">
        <w:rPr>
          <w:rFonts w:ascii="GHEA Grapalat" w:hAnsi="GHEA Grapalat"/>
          <w:sz w:val="20"/>
          <w:lang w:val="es-ES"/>
        </w:rPr>
        <w:t xml:space="preserve">     </w:t>
      </w:r>
      <w:r w:rsidRPr="0005376A">
        <w:rPr>
          <w:rFonts w:ascii="GHEA Grapalat" w:hAnsi="GHEA Grapalat"/>
          <w:sz w:val="20"/>
          <w:lang w:val="hy-AM"/>
        </w:rPr>
        <w:t xml:space="preserve">___________________________________________ </w:t>
      </w:r>
      <w:r w:rsidRPr="0005376A">
        <w:rPr>
          <w:rFonts w:ascii="GHEA Grapalat" w:hAnsi="GHEA Grapalat"/>
          <w:sz w:val="20"/>
          <w:lang w:val="hy-AM"/>
        </w:rPr>
        <w:tab/>
        <w:t xml:space="preserve">        </w:t>
      </w:r>
      <w:r w:rsidRPr="0005376A">
        <w:rPr>
          <w:rFonts w:ascii="GHEA Grapalat" w:hAnsi="GHEA Grapalat"/>
          <w:sz w:val="20"/>
          <w:lang w:val="es-ES"/>
        </w:rPr>
        <w:t xml:space="preserve">      </w:t>
      </w:r>
      <w:r w:rsidRPr="0005376A">
        <w:rPr>
          <w:rFonts w:ascii="GHEA Grapalat" w:hAnsi="GHEA Grapalat"/>
          <w:sz w:val="20"/>
          <w:lang w:val="hy-AM"/>
        </w:rPr>
        <w:t xml:space="preserve">_____________ </w:t>
      </w:r>
    </w:p>
    <w:p w:rsidR="00684668" w:rsidRPr="0005376A" w:rsidRDefault="00684668" w:rsidP="00684668">
      <w:pPr>
        <w:rPr>
          <w:rFonts w:ascii="GHEA Grapalat" w:hAnsi="GHEA Grapalat"/>
          <w:sz w:val="20"/>
          <w:vertAlign w:val="superscript"/>
          <w:lang w:val="hy-AM"/>
        </w:rPr>
      </w:pPr>
      <w:r w:rsidRPr="0005376A">
        <w:rPr>
          <w:rFonts w:ascii="GHEA Grapalat" w:hAnsi="GHEA Grapalat"/>
          <w:sz w:val="20"/>
          <w:vertAlign w:val="superscript"/>
        </w:rPr>
        <w:t xml:space="preserve">                                                </w:t>
      </w:r>
      <w:r w:rsidRPr="0005376A">
        <w:rPr>
          <w:rFonts w:ascii="GHEA Grapalat" w:hAnsi="GHEA Grapalat"/>
          <w:sz w:val="20"/>
          <w:vertAlign w:val="superscript"/>
          <w:lang w:val="hy-AM"/>
        </w:rPr>
        <w:t>название финансового агента (должность руководителя, имя, фамилия)</w:t>
      </w:r>
      <w:r w:rsidRPr="0005376A">
        <w:rPr>
          <w:rFonts w:ascii="GHEA Grapalat" w:hAnsi="GHEA Grapalat"/>
          <w:sz w:val="20"/>
          <w:vertAlign w:val="superscript"/>
        </w:rPr>
        <w:t xml:space="preserve">                                                         подпись</w:t>
      </w:r>
      <w:r w:rsidRPr="0005376A">
        <w:rPr>
          <w:rFonts w:ascii="GHEA Grapalat" w:hAnsi="GHEA Grapalat"/>
          <w:sz w:val="20"/>
          <w:vertAlign w:val="superscript"/>
          <w:lang w:val="hy-AM"/>
        </w:rPr>
        <w:t xml:space="preserve">                                                                                                                                                                                                                       </w:t>
      </w:r>
    </w:p>
    <w:p w:rsidR="00684668" w:rsidRPr="0005376A" w:rsidRDefault="00684668" w:rsidP="00684668">
      <w:pPr>
        <w:jc w:val="right"/>
        <w:rPr>
          <w:rFonts w:ascii="GHEA Grapalat" w:hAnsi="GHEA Grapalat"/>
          <w:sz w:val="20"/>
          <w:lang w:val="hy-AM"/>
        </w:rPr>
      </w:pPr>
      <w:r w:rsidRPr="0005376A">
        <w:rPr>
          <w:rFonts w:ascii="GHEA Grapalat" w:hAnsi="GHEA Grapalat"/>
          <w:sz w:val="20"/>
          <w:lang w:val="hy-AM"/>
        </w:rPr>
        <w:t xml:space="preserve">    </w:t>
      </w:r>
    </w:p>
    <w:p w:rsidR="00684668" w:rsidRPr="0005376A" w:rsidRDefault="00684668" w:rsidP="00684668">
      <w:pPr>
        <w:jc w:val="center"/>
        <w:rPr>
          <w:rFonts w:ascii="GHEA Grapalat" w:hAnsi="GHEA Grapalat" w:cs="Sylfaen"/>
          <w:sz w:val="16"/>
          <w:szCs w:val="16"/>
          <w:lang w:val="es-ES"/>
        </w:rPr>
      </w:pPr>
      <w:r w:rsidRPr="0005376A">
        <w:rPr>
          <w:rFonts w:ascii="GHEA Grapalat" w:hAnsi="GHEA Grapalat"/>
          <w:sz w:val="16"/>
          <w:szCs w:val="16"/>
        </w:rPr>
        <w:t xml:space="preserve">                                                                                                      М. П.</w:t>
      </w:r>
      <w:r w:rsidRPr="0005376A">
        <w:rPr>
          <w:rFonts w:ascii="GHEA Grapalat" w:hAnsi="GHEA Grapalat" w:cs="Sylfaen"/>
          <w:sz w:val="16"/>
          <w:szCs w:val="16"/>
          <w:lang w:val="es-ES"/>
        </w:rPr>
        <w:t xml:space="preserve"> (</w:t>
      </w:r>
      <w:r w:rsidRPr="0005376A">
        <w:rPr>
          <w:rFonts w:ascii="GHEA Grapalat" w:hAnsi="GHEA Grapalat" w:cs="Sylfaen"/>
          <w:sz w:val="16"/>
          <w:szCs w:val="16"/>
        </w:rPr>
        <w:t>при наличии</w:t>
      </w:r>
      <w:r w:rsidRPr="0005376A">
        <w:rPr>
          <w:rFonts w:ascii="GHEA Grapalat" w:hAnsi="GHEA Grapalat" w:cs="Sylfaen"/>
          <w:sz w:val="16"/>
          <w:szCs w:val="16"/>
          <w:lang w:val="es-ES"/>
        </w:rPr>
        <w:t>)</w:t>
      </w:r>
    </w:p>
    <w:p w:rsidR="00684668" w:rsidRPr="0005376A" w:rsidRDefault="00684668" w:rsidP="00684668">
      <w:pPr>
        <w:jc w:val="center"/>
        <w:rPr>
          <w:rFonts w:ascii="GHEA Grapalat" w:hAnsi="GHEA Grapalat" w:cs="Sylfaen"/>
          <w:sz w:val="16"/>
          <w:szCs w:val="16"/>
          <w:lang w:val="es-ES"/>
        </w:rPr>
      </w:pPr>
      <w:r w:rsidRPr="0005376A">
        <w:rPr>
          <w:rFonts w:ascii="GHEA Grapalat" w:hAnsi="GHEA Grapalat" w:cs="Sylfaen"/>
          <w:sz w:val="16"/>
          <w:szCs w:val="16"/>
          <w:lang w:val="es-ES"/>
        </w:rPr>
        <w:t xml:space="preserve">                                               </w:t>
      </w:r>
    </w:p>
    <w:p w:rsidR="00684668" w:rsidRPr="0005376A" w:rsidRDefault="00684668" w:rsidP="00684668">
      <w:pPr>
        <w:jc w:val="center"/>
        <w:rPr>
          <w:rFonts w:ascii="GHEA Grapalat" w:hAnsi="GHEA Grapalat" w:cs="Sylfaen"/>
          <w:sz w:val="16"/>
          <w:szCs w:val="16"/>
          <w:lang w:val="es-ES"/>
        </w:rPr>
      </w:pPr>
    </w:p>
    <w:p w:rsidR="00684668" w:rsidRPr="0005376A" w:rsidRDefault="00684668" w:rsidP="00684668">
      <w:pPr>
        <w:jc w:val="right"/>
        <w:rPr>
          <w:rFonts w:ascii="GHEA Grapalat" w:hAnsi="GHEA Grapalat"/>
          <w:sz w:val="20"/>
          <w:lang w:val="hy-AM"/>
        </w:rPr>
      </w:pPr>
      <w:r w:rsidRPr="0005376A">
        <w:rPr>
          <w:rFonts w:ascii="GHEA Grapalat" w:hAnsi="GHEA Grapalat" w:cs="Sylfaen"/>
          <w:sz w:val="20"/>
          <w:szCs w:val="20"/>
          <w:lang w:val="es-ES"/>
        </w:rPr>
        <w:t xml:space="preserve">«--»         20  </w:t>
      </w:r>
      <w:r w:rsidRPr="0005376A">
        <w:rPr>
          <w:rFonts w:ascii="GHEA Grapalat" w:hAnsi="GHEA Grapalat" w:cs="Sylfaen"/>
          <w:sz w:val="20"/>
          <w:szCs w:val="20"/>
        </w:rPr>
        <w:t>г.</w:t>
      </w:r>
      <w:r w:rsidRPr="0005376A">
        <w:rPr>
          <w:rFonts w:ascii="GHEA Grapalat" w:hAnsi="GHEA Grapalat"/>
          <w:sz w:val="20"/>
          <w:lang w:val="hy-AM"/>
        </w:rPr>
        <w:tab/>
        <w:t xml:space="preserve"> </w:t>
      </w: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23B" w:rsidRDefault="0051323B">
      <w:r>
        <w:separator/>
      </w:r>
    </w:p>
  </w:endnote>
  <w:endnote w:type="continuationSeparator" w:id="0">
    <w:p w:rsidR="0051323B" w:rsidRDefault="00513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altName w:val="Arial"/>
    <w:panose1 w:val="00000000000000000000"/>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sz w:val="24"/>
        <w:szCs w:val="24"/>
      </w:rPr>
    </w:sdtEndPr>
    <w:sdtContent>
      <w:p w:rsidR="0051323B" w:rsidRPr="003E450C" w:rsidRDefault="0051323B">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A768B1">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23B" w:rsidRDefault="0051323B">
      <w:r>
        <w:separator/>
      </w:r>
    </w:p>
  </w:footnote>
  <w:footnote w:type="continuationSeparator" w:id="0">
    <w:p w:rsidR="0051323B" w:rsidRDefault="0051323B">
      <w:r>
        <w:continuationSeparator/>
      </w:r>
    </w:p>
  </w:footnote>
  <w:footnote w:id="1">
    <w:p w:rsidR="0051323B" w:rsidRPr="008842CE" w:rsidRDefault="0051323B"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51323B" w:rsidRPr="00CD6B60" w:rsidRDefault="0051323B"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1323B" w:rsidRPr="00CD6B60" w:rsidRDefault="0051323B"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1323B" w:rsidRPr="002E4BC5" w:rsidRDefault="0051323B"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1323B" w:rsidRPr="003F2273" w:rsidRDefault="0051323B"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51323B" w:rsidRDefault="0051323B"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51323B" w:rsidRPr="00831D6D" w:rsidRDefault="0051323B"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51323B" w:rsidRPr="00831D6D" w:rsidRDefault="0051323B"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4">
    <w:p w:rsidR="0051323B" w:rsidRPr="00C24DBE" w:rsidRDefault="0051323B" w:rsidP="00365501">
      <w:pPr>
        <w:pStyle w:val="FootnoteText"/>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rsidR="0051323B" w:rsidRPr="00365501" w:rsidRDefault="0051323B" w:rsidP="00AF1F59">
      <w:pPr>
        <w:pStyle w:val="FootnoteText"/>
        <w:jc w:val="both"/>
        <w:rPr>
          <w:rFonts w:asciiTheme="minorHAnsi" w:hAnsiTheme="minorHAnsi"/>
        </w:rPr>
      </w:pPr>
    </w:p>
    <w:p w:rsidR="0051323B" w:rsidRPr="00D3436F" w:rsidRDefault="0051323B"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51323B" w:rsidRPr="000811C1" w:rsidRDefault="0051323B">
      <w:pPr>
        <w:pStyle w:val="FootnoteText"/>
        <w:rPr>
          <w:rFonts w:asciiTheme="minorHAnsi" w:hAnsiTheme="minorHAnsi"/>
        </w:rPr>
      </w:pPr>
    </w:p>
  </w:footnote>
  <w:footnote w:id="5">
    <w:p w:rsidR="0051323B" w:rsidRPr="00810F23" w:rsidRDefault="0051323B">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6">
    <w:p w:rsidR="0051323B" w:rsidRPr="00035859" w:rsidRDefault="0051323B"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51323B" w:rsidRPr="00035859" w:rsidRDefault="0051323B"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rsidR="0051323B" w:rsidRPr="00035859" w:rsidRDefault="0051323B"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51323B" w:rsidRPr="000811C1" w:rsidRDefault="0051323B">
      <w:pPr>
        <w:pStyle w:val="FootnoteText"/>
        <w:rPr>
          <w:rFonts w:asciiTheme="minorHAnsi" w:hAnsiTheme="minorHAnsi"/>
        </w:rPr>
      </w:pPr>
    </w:p>
  </w:footnote>
  <w:footnote w:id="7">
    <w:p w:rsidR="0051323B" w:rsidRPr="00FE2AA4" w:rsidRDefault="0051323B">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8">
    <w:p w:rsidR="0051323B" w:rsidRPr="008842CE" w:rsidRDefault="0051323B"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1323B" w:rsidRPr="000811C1" w:rsidRDefault="0051323B">
      <w:pPr>
        <w:pStyle w:val="FootnoteText"/>
        <w:rPr>
          <w:lang w:val="af-ZA"/>
        </w:rPr>
      </w:pPr>
    </w:p>
  </w:footnote>
  <w:footnote w:id="9">
    <w:p w:rsidR="0051323B" w:rsidRPr="00F41D1E" w:rsidRDefault="0051323B" w:rsidP="00791FCA">
      <w:pPr>
        <w:pStyle w:val="FootnoteText"/>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23B" w:rsidRPr="00F41D1E" w:rsidRDefault="0051323B" w:rsidP="00791FCA">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23B" w:rsidRPr="00F41D1E" w:rsidRDefault="0051323B" w:rsidP="00791FCA">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51323B" w:rsidRPr="00791FCA" w:rsidRDefault="0051323B" w:rsidP="00C457A7">
      <w:pPr>
        <w:pStyle w:val="FootnoteText"/>
        <w:jc w:val="both"/>
        <w:rPr>
          <w:rFonts w:asciiTheme="minorHAnsi" w:hAnsiTheme="minorHAnsi"/>
          <w:i/>
        </w:rPr>
      </w:pPr>
    </w:p>
    <w:p w:rsidR="0051323B" w:rsidRPr="00D44813" w:rsidRDefault="0051323B" w:rsidP="00C457A7">
      <w:pPr>
        <w:pStyle w:val="FootnoteText"/>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rsidR="0051323B" w:rsidRPr="00D44813" w:rsidRDefault="0051323B" w:rsidP="00C457A7">
      <w:pPr>
        <w:pStyle w:val="FootnoteText"/>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51323B" w:rsidRPr="00D44813" w:rsidRDefault="0051323B" w:rsidP="00C457A7">
      <w:pPr>
        <w:pStyle w:val="FootnoteText"/>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51323B" w:rsidRDefault="0051323B" w:rsidP="00C457A7">
      <w:pPr>
        <w:pStyle w:val="FootnoteText"/>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51323B" w:rsidRPr="00D44813" w:rsidRDefault="0051323B" w:rsidP="00C457A7">
      <w:pPr>
        <w:pStyle w:val="FootnoteText"/>
        <w:jc w:val="both"/>
        <w:rPr>
          <w:rFonts w:asciiTheme="minorHAnsi" w:hAnsiTheme="minorHAnsi"/>
          <w:i/>
        </w:rPr>
      </w:pPr>
    </w:p>
    <w:p w:rsidR="0051323B" w:rsidRDefault="0051323B" w:rsidP="00C67FAB">
      <w:pPr>
        <w:pStyle w:val="FootnoteText"/>
        <w:jc w:val="both"/>
        <w:rPr>
          <w:rFonts w:asciiTheme="minorHAnsi" w:hAnsiTheme="minorHAnsi"/>
        </w:rPr>
      </w:pPr>
    </w:p>
    <w:p w:rsidR="0051323B" w:rsidRPr="002B487D" w:rsidRDefault="0051323B" w:rsidP="00C67FAB">
      <w:pPr>
        <w:pStyle w:val="FootnoteText"/>
        <w:jc w:val="both"/>
        <w:rPr>
          <w:ins w:id="3" w:author="Vardan" w:date="2020-06-03T18:23:00Z"/>
          <w:rFonts w:asciiTheme="minorHAnsi" w:hAnsiTheme="minorHAnsi"/>
          <w:i/>
        </w:rPr>
      </w:pPr>
      <w:r w:rsidRPr="002B487D">
        <w:rPr>
          <w:rFonts w:asciiTheme="minorHAnsi" w:hAnsiTheme="minorHAnsi"/>
          <w:i/>
        </w:rPr>
        <w:t>12 Если:</w:t>
      </w:r>
    </w:p>
    <w:p w:rsidR="0051323B" w:rsidRPr="002B487D" w:rsidRDefault="0051323B" w:rsidP="008F43E8">
      <w:pPr>
        <w:pStyle w:val="FootnoteText"/>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51323B" w:rsidRPr="002B487D" w:rsidRDefault="0051323B" w:rsidP="008F43E8">
      <w:pPr>
        <w:pStyle w:val="FootnoteText"/>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51323B" w:rsidRPr="002B487D" w:rsidRDefault="0051323B" w:rsidP="00C67FAB">
      <w:pPr>
        <w:pStyle w:val="FootnoteText"/>
        <w:jc w:val="both"/>
        <w:rPr>
          <w:rFonts w:asciiTheme="minorHAnsi" w:hAnsiTheme="minorHAnsi"/>
          <w:i/>
        </w:rPr>
      </w:pPr>
    </w:p>
  </w:footnote>
  <w:footnote w:id="10">
    <w:p w:rsidR="0051323B" w:rsidRPr="002B487D" w:rsidRDefault="0051323B"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1">
    <w:p w:rsidR="0051323B" w:rsidRPr="008E4439" w:rsidRDefault="0051323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1323B" w:rsidRPr="000811C1" w:rsidRDefault="0051323B" w:rsidP="0027573B">
      <w:pPr>
        <w:pStyle w:val="FootnoteText"/>
        <w:rPr>
          <w:rFonts w:ascii="Sylfaen" w:hAnsi="Sylfaen"/>
          <w:sz w:val="18"/>
          <w:szCs w:val="18"/>
        </w:rPr>
      </w:pPr>
    </w:p>
  </w:footnote>
  <w:footnote w:id="12">
    <w:p w:rsidR="0051323B" w:rsidRPr="00A31673" w:rsidRDefault="0051323B">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51323B" w:rsidRPr="00900E5A" w:rsidRDefault="0051323B">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4">
    <w:p w:rsidR="0051323B" w:rsidRPr="00810F23" w:rsidRDefault="0051323B"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51323B" w:rsidRPr="005F2C25" w:rsidRDefault="0051323B">
      <w:pPr>
        <w:pStyle w:val="FootnoteText"/>
        <w:rPr>
          <w:rFonts w:ascii="Times New Roman" w:hAnsi="Times New Roman"/>
        </w:rPr>
      </w:pPr>
    </w:p>
  </w:footnote>
  <w:footnote w:id="15">
    <w:p w:rsidR="0051323B" w:rsidRDefault="0051323B" w:rsidP="006B3E56">
      <w:pPr>
        <w:jc w:val="both"/>
      </w:pPr>
    </w:p>
    <w:p w:rsidR="0051323B" w:rsidRPr="00FC561F" w:rsidRDefault="0051323B" w:rsidP="006B3E56">
      <w:pPr>
        <w:jc w:val="both"/>
        <w:rPr>
          <w:rFonts w:ascii="GHEA Grapalat" w:hAnsi="GHEA Grapalat"/>
          <w:i/>
          <w:sz w:val="20"/>
          <w:szCs w:val="20"/>
        </w:rPr>
      </w:pPr>
    </w:p>
    <w:p w:rsidR="0051323B" w:rsidRDefault="0051323B"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51323B" w:rsidRPr="00E7182E" w:rsidRDefault="0051323B"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51323B" w:rsidRPr="007D41A3" w:rsidRDefault="0051323B"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51323B" w:rsidRPr="001849D9" w:rsidRDefault="0051323B"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51323B" w:rsidRPr="001849D9" w:rsidRDefault="0051323B" w:rsidP="006B3E56">
      <w:pPr>
        <w:pStyle w:val="FootnoteText"/>
        <w:rPr>
          <w:rFonts w:asciiTheme="minorHAnsi" w:hAnsiTheme="minorHAnsi"/>
          <w:i/>
          <w:lang w:val="af-ZA"/>
        </w:rPr>
      </w:pPr>
    </w:p>
  </w:footnote>
  <w:footnote w:id="16">
    <w:p w:rsidR="0051323B" w:rsidRPr="00990559" w:rsidRDefault="0051323B">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7">
    <w:p w:rsidR="0051323B" w:rsidRPr="00D3436F" w:rsidRDefault="0051323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51323B" w:rsidRPr="00D3436F" w:rsidRDefault="0051323B">
      <w:pPr>
        <w:pStyle w:val="FootnoteText"/>
        <w:rPr>
          <w:lang w:val="es-ES"/>
        </w:rPr>
      </w:pPr>
    </w:p>
  </w:footnote>
  <w:footnote w:id="18">
    <w:p w:rsidR="0051323B" w:rsidRPr="00217344" w:rsidRDefault="0051323B"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51323B" w:rsidRPr="00124BE9" w:rsidRDefault="0051323B"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51323B" w:rsidRPr="00124BE9" w:rsidRDefault="0051323B" w:rsidP="00BB28C8">
      <w:pPr>
        <w:pStyle w:val="FootnoteText"/>
        <w:widowControl w:val="0"/>
        <w:jc w:val="both"/>
        <w:rPr>
          <w:rFonts w:ascii="GHEA Grapalat" w:hAnsi="GHEA Grapalat"/>
          <w:lang w:val="hy-AM"/>
        </w:rPr>
      </w:pPr>
    </w:p>
  </w:footnote>
  <w:footnote w:id="20">
    <w:p w:rsidR="0051323B" w:rsidRPr="00124BE9" w:rsidRDefault="0051323B"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1">
    <w:p w:rsidR="0051323B" w:rsidRDefault="0051323B" w:rsidP="00BB28C8">
      <w:pPr>
        <w:pStyle w:val="FootnoteText"/>
        <w:widowControl w:val="0"/>
        <w:jc w:val="both"/>
        <w:rPr>
          <w:rFonts w:ascii="GHEA Grapalat" w:hAnsi="GHEA Grapalat"/>
          <w:i/>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51323B" w:rsidRPr="00124BE9" w:rsidRDefault="0051323B" w:rsidP="00BB28C8">
      <w:pPr>
        <w:pStyle w:val="FootnoteText"/>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rsidR="0051323B" w:rsidRPr="00124BE9" w:rsidRDefault="0051323B" w:rsidP="00BB28C8">
      <w:pPr>
        <w:pStyle w:val="FootnoteText"/>
        <w:widowControl w:val="0"/>
        <w:jc w:val="both"/>
        <w:rPr>
          <w:rFonts w:ascii="GHEA Grapalat" w:hAnsi="GHEA Grapalat"/>
          <w:lang w:val="hy-AM"/>
        </w:rPr>
      </w:pPr>
    </w:p>
  </w:footnote>
  <w:footnote w:id="22">
    <w:p w:rsidR="0051323B" w:rsidRDefault="0051323B"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rsidR="0051323B" w:rsidRPr="00EB336B" w:rsidRDefault="0051323B" w:rsidP="006A4B0D">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51323B" w:rsidRPr="00124BE9" w:rsidRDefault="0051323B" w:rsidP="00BB28C8">
      <w:pPr>
        <w:pStyle w:val="FootnoteText"/>
        <w:widowControl w:val="0"/>
        <w:jc w:val="both"/>
        <w:rPr>
          <w:rFonts w:ascii="GHEA Grapalat" w:hAnsi="GHEA Grapalat"/>
          <w:lang w:val="hy-AM"/>
        </w:rPr>
      </w:pPr>
    </w:p>
  </w:footnote>
  <w:footnote w:id="23">
    <w:p w:rsidR="0051323B" w:rsidRDefault="0051323B" w:rsidP="00BB28C8">
      <w:pPr>
        <w:pStyle w:val="FootnoteText"/>
        <w:widowControl w:val="0"/>
        <w:jc w:val="both"/>
        <w:rPr>
          <w:rFonts w:ascii="GHEA Grapalat" w:hAnsi="GHEA Grapalat"/>
          <w:i/>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rsidR="0051323B" w:rsidRPr="00124BE9" w:rsidRDefault="0051323B" w:rsidP="00BB28C8">
      <w:pPr>
        <w:pStyle w:val="FootnoteText"/>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24">
    <w:p w:rsidR="0051323B" w:rsidRPr="00AC7DC5" w:rsidRDefault="0051323B"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51323B" w:rsidRPr="00552088" w:rsidRDefault="0051323B"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1323B" w:rsidRPr="004078D0" w:rsidRDefault="0051323B" w:rsidP="00BB28C8">
      <w:pPr>
        <w:pStyle w:val="FootnoteText"/>
        <w:widowControl w:val="0"/>
        <w:jc w:val="both"/>
        <w:rPr>
          <w:rFonts w:ascii="GHEA Grapalat" w:hAnsi="GHEA Grapalat"/>
          <w:sz w:val="2"/>
          <w:szCs w:val="2"/>
          <w:lang w:val="hy-AM"/>
        </w:rPr>
      </w:pPr>
    </w:p>
    <w:p w:rsidR="0051323B" w:rsidRPr="004078D0" w:rsidRDefault="0051323B" w:rsidP="00BB28C8">
      <w:pPr>
        <w:pStyle w:val="FootnoteText"/>
        <w:widowControl w:val="0"/>
        <w:jc w:val="both"/>
        <w:rPr>
          <w:rFonts w:ascii="GHEA Grapalat" w:hAnsi="GHEA Grapalat"/>
          <w:sz w:val="2"/>
          <w:szCs w:val="2"/>
          <w:lang w:val="hy-AM"/>
        </w:rPr>
      </w:pPr>
    </w:p>
  </w:footnote>
  <w:footnote w:id="25">
    <w:p w:rsidR="0051323B" w:rsidRDefault="0051323B" w:rsidP="00BB28C8">
      <w:pPr>
        <w:pStyle w:val="FootnoteText"/>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51323B" w:rsidRPr="00124BE9" w:rsidRDefault="0051323B" w:rsidP="00BB28C8">
      <w:pPr>
        <w:pStyle w:val="FootnoteText"/>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26">
    <w:p w:rsidR="0051323B" w:rsidRPr="00124BE9" w:rsidRDefault="0051323B"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7">
    <w:p w:rsidR="0051323B" w:rsidRPr="00124BE9" w:rsidRDefault="0051323B"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1323B" w:rsidRPr="001C4E24" w:rsidRDefault="0051323B" w:rsidP="00BB28C8">
      <w:pPr>
        <w:pStyle w:val="FootnoteText"/>
        <w:rPr>
          <w:lang w:val="hy-AM"/>
        </w:rPr>
      </w:pPr>
    </w:p>
  </w:footnote>
  <w:footnote w:id="28">
    <w:p w:rsidR="0051323B" w:rsidRPr="00124BE9" w:rsidRDefault="0051323B" w:rsidP="0042574B">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24"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51323B" w:rsidRPr="00124BE9" w:rsidRDefault="0051323B" w:rsidP="00BB28C8">
      <w:pPr>
        <w:pStyle w:val="FootnoteText"/>
        <w:widowControl w:val="0"/>
      </w:pPr>
      <w:r w:rsidRPr="00124BE9">
        <w:rPr>
          <w:rFonts w:ascii="GHEA Grapalat" w:hAnsi="GHEA Grapalat"/>
          <w:i/>
        </w:rPr>
        <w:t>.</w:t>
      </w:r>
    </w:p>
  </w:footnote>
  <w:footnote w:id="29">
    <w:p w:rsidR="0051323B" w:rsidRPr="00124BE9" w:rsidRDefault="0051323B"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0">
    <w:p w:rsidR="0051323B" w:rsidRPr="00124BE9" w:rsidRDefault="0051323B"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23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6E1A"/>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8B1"/>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5C9B"/>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 w:type="character" w:customStyle="1" w:styleId="ezkurwreuab5ozgtqnkl">
    <w:name w:val="ezkurwreuab5ozgtqnkl"/>
    <w:basedOn w:val="DefaultParagraphFont"/>
    <w:rsid w:val="00857D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 w:type="character" w:customStyle="1" w:styleId="ezkurwreuab5ozgtqnkl">
    <w:name w:val="ezkurwreuab5ozgtqnkl"/>
    <w:basedOn w:val="DefaultParagraphFont"/>
    <w:rsid w:val="00857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hyperlink" Target="https://cloud.mail.ru/stock/ai2kgtM5Ruw5ByZRpuZU3NxC" TargetMode="External"/><Relationship Id="rId10" Type="http://schemas.openxmlformats.org/officeDocument/2006/relationships/hyperlink" Target="mailto:mari.movsisyan@gmail.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mari.movsisyan@gmail.com" TargetMode="External"/><Relationship Id="rId14" Type="http://schemas.openxmlformats.org/officeDocument/2006/relationships/hyperlink" Target="https://cloud.mail.ru/stock/jdqiVYjq2AztmZAegpvx6v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53EEE-468D-4E0D-9F3D-89F1D4592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2629</TotalTime>
  <Pages>100</Pages>
  <Words>17035</Words>
  <Characters>127836</Characters>
  <Application>Microsoft Office Word</Application>
  <DocSecurity>0</DocSecurity>
  <Lines>1065</Lines>
  <Paragraphs>289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144582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 Movsisyan</cp:lastModifiedBy>
  <cp:revision>1711</cp:revision>
  <cp:lastPrinted>2018-02-16T07:12:00Z</cp:lastPrinted>
  <dcterms:created xsi:type="dcterms:W3CDTF">2019-10-28T07:04:00Z</dcterms:created>
  <dcterms:modified xsi:type="dcterms:W3CDTF">2025-08-22T11:53:00Z</dcterms:modified>
</cp:coreProperties>
</file>